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D3FD0" w14:textId="0C42BEF2" w:rsidR="00AC5EE2" w:rsidRPr="00150B5C" w:rsidRDefault="005E2DE1" w:rsidP="000D756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ЗВІТ</w:t>
      </w:r>
    </w:p>
    <w:p w14:paraId="3E860E04" w14:textId="17F7F61B" w:rsidR="00150B5C" w:rsidRDefault="000D7565" w:rsidP="00CC6A51">
      <w:pPr>
        <w:spacing w:after="0" w:line="240" w:lineRule="auto"/>
        <w:ind w:left="1276" w:right="1387"/>
        <w:jc w:val="center"/>
        <w:rPr>
          <w:rFonts w:ascii="Times New Roman" w:hAnsi="Times New Roman" w:cs="Times New Roman"/>
          <w:sz w:val="28"/>
          <w:szCs w:val="28"/>
        </w:rPr>
      </w:pPr>
      <w:r>
        <w:rPr>
          <w:rFonts w:ascii="Times New Roman" w:hAnsi="Times New Roman" w:cs="Times New Roman"/>
          <w:sz w:val="28"/>
          <w:szCs w:val="28"/>
        </w:rPr>
        <w:t xml:space="preserve">про </w:t>
      </w:r>
      <w:r w:rsidR="005E2DE1">
        <w:rPr>
          <w:rFonts w:ascii="Times New Roman" w:hAnsi="Times New Roman" w:cs="Times New Roman"/>
          <w:sz w:val="28"/>
          <w:szCs w:val="28"/>
        </w:rPr>
        <w:t xml:space="preserve">результати публічного </w:t>
      </w:r>
      <w:r>
        <w:rPr>
          <w:rFonts w:ascii="Times New Roman" w:hAnsi="Times New Roman" w:cs="Times New Roman"/>
          <w:sz w:val="28"/>
          <w:szCs w:val="28"/>
        </w:rPr>
        <w:t>громадськ</w:t>
      </w:r>
      <w:r w:rsidR="005E2DE1">
        <w:rPr>
          <w:rFonts w:ascii="Times New Roman" w:hAnsi="Times New Roman" w:cs="Times New Roman"/>
          <w:sz w:val="28"/>
          <w:szCs w:val="28"/>
        </w:rPr>
        <w:t>ого</w:t>
      </w:r>
      <w:r>
        <w:rPr>
          <w:rFonts w:ascii="Times New Roman" w:hAnsi="Times New Roman" w:cs="Times New Roman"/>
          <w:sz w:val="28"/>
          <w:szCs w:val="28"/>
        </w:rPr>
        <w:t xml:space="preserve"> обговорення </w:t>
      </w:r>
      <w:r w:rsidRPr="000D7565">
        <w:rPr>
          <w:rFonts w:ascii="Times New Roman" w:hAnsi="Times New Roman" w:cs="Times New Roman"/>
          <w:sz w:val="28"/>
          <w:szCs w:val="28"/>
        </w:rPr>
        <w:t xml:space="preserve">проекту </w:t>
      </w:r>
      <w:r w:rsidR="005E2DE1" w:rsidRPr="005E2DE1">
        <w:rPr>
          <w:rFonts w:ascii="Times New Roman" w:hAnsi="Times New Roman" w:cs="Times New Roman"/>
          <w:sz w:val="28"/>
          <w:szCs w:val="28"/>
        </w:rPr>
        <w:t>наказу Міністерства освіти і науки України “Про затвердження Положення про порядок розслідування нещасних випадків, що сталися із здобувачами освіти під час освітнього процесу”</w:t>
      </w:r>
      <w:r w:rsidRPr="000D7565">
        <w:rPr>
          <w:rFonts w:ascii="Times New Roman" w:hAnsi="Times New Roman" w:cs="Times New Roman"/>
          <w:sz w:val="28"/>
          <w:szCs w:val="28"/>
        </w:rPr>
        <w:t xml:space="preserve"> </w:t>
      </w:r>
      <w:bookmarkStart w:id="12" w:name="_GoBack"/>
      <w:bookmarkEnd w:id="12"/>
    </w:p>
    <w:p w14:paraId="37D4883E" w14:textId="77777777" w:rsidR="000D7565" w:rsidRDefault="000D7565" w:rsidP="000D7565">
      <w:pPr>
        <w:spacing w:after="0" w:line="240" w:lineRule="auto"/>
        <w:jc w:val="center"/>
        <w:rPr>
          <w:rFonts w:ascii="Times New Roman" w:hAnsi="Times New Roman" w:cs="Times New Roman"/>
          <w:sz w:val="28"/>
          <w:szCs w:val="28"/>
        </w:rPr>
      </w:pPr>
    </w:p>
    <w:p w14:paraId="6F7B95BA" w14:textId="77777777" w:rsidR="00E23A18" w:rsidRDefault="00E23A18" w:rsidP="000D7565">
      <w:pPr>
        <w:spacing w:after="0" w:line="240" w:lineRule="auto"/>
        <w:jc w:val="center"/>
        <w:rPr>
          <w:rFonts w:ascii="Times New Roman" w:hAnsi="Times New Roman" w:cs="Times New Roman"/>
          <w:sz w:val="28"/>
          <w:szCs w:val="28"/>
        </w:rPr>
      </w:pPr>
    </w:p>
    <w:p w14:paraId="732BED4A" w14:textId="77777777" w:rsidR="000D7565" w:rsidRDefault="000D7565" w:rsidP="000D75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Обговорювались питання щодо</w:t>
      </w:r>
      <w:r w:rsidRPr="000D7565">
        <w:rPr>
          <w:rFonts w:ascii="Times New Roman" w:hAnsi="Times New Roman" w:cs="Times New Roman"/>
          <w:sz w:val="28"/>
          <w:szCs w:val="28"/>
        </w:rPr>
        <w:t xml:space="preserve"> єдиних вимог до </w:t>
      </w:r>
      <w:r w:rsidR="00CC6A51" w:rsidRPr="000D7565">
        <w:rPr>
          <w:rFonts w:ascii="Times New Roman" w:hAnsi="Times New Roman" w:cs="Times New Roman"/>
          <w:sz w:val="28"/>
          <w:szCs w:val="28"/>
        </w:rPr>
        <w:t xml:space="preserve">Порядку </w:t>
      </w:r>
      <w:r w:rsidRPr="000D7565">
        <w:rPr>
          <w:rFonts w:ascii="Times New Roman" w:hAnsi="Times New Roman" w:cs="Times New Roman"/>
          <w:sz w:val="28"/>
          <w:szCs w:val="28"/>
        </w:rPr>
        <w:t>розслідування нещасних випадків, що сталися із здобувачами освіти під час освітнього процесу, профілактики травматизму в закладах освіти та приведення нормативно-правових актів у відповідність до законодавства України</w:t>
      </w:r>
      <w:r>
        <w:rPr>
          <w:rFonts w:ascii="Times New Roman" w:hAnsi="Times New Roman" w:cs="Times New Roman"/>
          <w:sz w:val="28"/>
          <w:szCs w:val="28"/>
        </w:rPr>
        <w:t>.</w:t>
      </w:r>
    </w:p>
    <w:p w14:paraId="773B1F4C" w14:textId="77777777" w:rsidR="000D7565" w:rsidRDefault="000D7565" w:rsidP="000D75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обговоренні брали участь керівники</w:t>
      </w:r>
      <w:r w:rsidR="00A86C66">
        <w:rPr>
          <w:rFonts w:ascii="Times New Roman" w:hAnsi="Times New Roman" w:cs="Times New Roman"/>
          <w:sz w:val="28"/>
          <w:szCs w:val="28"/>
        </w:rPr>
        <w:t xml:space="preserve"> та</w:t>
      </w:r>
      <w:r>
        <w:rPr>
          <w:rFonts w:ascii="Times New Roman" w:hAnsi="Times New Roman" w:cs="Times New Roman"/>
          <w:sz w:val="28"/>
          <w:szCs w:val="28"/>
        </w:rPr>
        <w:t xml:space="preserve"> фахівці д</w:t>
      </w:r>
      <w:r w:rsidRPr="000D7565">
        <w:rPr>
          <w:rFonts w:ascii="Times New Roman" w:hAnsi="Times New Roman" w:cs="Times New Roman"/>
          <w:sz w:val="28"/>
          <w:szCs w:val="28"/>
        </w:rPr>
        <w:t>епартамент</w:t>
      </w:r>
      <w:r>
        <w:rPr>
          <w:rFonts w:ascii="Times New Roman" w:hAnsi="Times New Roman" w:cs="Times New Roman"/>
          <w:sz w:val="28"/>
          <w:szCs w:val="28"/>
        </w:rPr>
        <w:t>ів</w:t>
      </w:r>
      <w:r w:rsidRPr="000D7565">
        <w:rPr>
          <w:rFonts w:ascii="Times New Roman" w:hAnsi="Times New Roman" w:cs="Times New Roman"/>
          <w:sz w:val="28"/>
          <w:szCs w:val="28"/>
        </w:rPr>
        <w:t xml:space="preserve"> (управлін</w:t>
      </w:r>
      <w:r>
        <w:rPr>
          <w:rFonts w:ascii="Times New Roman" w:hAnsi="Times New Roman" w:cs="Times New Roman"/>
          <w:sz w:val="28"/>
          <w:szCs w:val="28"/>
        </w:rPr>
        <w:t>ь</w:t>
      </w:r>
      <w:r w:rsidRPr="000D7565">
        <w:rPr>
          <w:rFonts w:ascii="Times New Roman" w:hAnsi="Times New Roman" w:cs="Times New Roman"/>
          <w:sz w:val="28"/>
          <w:szCs w:val="28"/>
        </w:rPr>
        <w:t>) освіти і науки обласних, Київської міської державних адміністрацій</w:t>
      </w:r>
      <w:r w:rsidR="00A86C66">
        <w:rPr>
          <w:rFonts w:ascii="Times New Roman" w:hAnsi="Times New Roman" w:cs="Times New Roman"/>
          <w:sz w:val="28"/>
          <w:szCs w:val="28"/>
        </w:rPr>
        <w:t xml:space="preserve"> та закладів освіти</w:t>
      </w:r>
      <w:r>
        <w:rPr>
          <w:rFonts w:ascii="Times New Roman" w:hAnsi="Times New Roman" w:cs="Times New Roman"/>
          <w:sz w:val="28"/>
          <w:szCs w:val="28"/>
        </w:rPr>
        <w:t>, що є відповідальними за організацію роботи з питань охорони праці та безпеки життєдіяльності.</w:t>
      </w:r>
    </w:p>
    <w:p w14:paraId="322CAAB6" w14:textId="77777777" w:rsidR="000D7565" w:rsidRDefault="000D7565" w:rsidP="000D7565">
      <w:pPr>
        <w:spacing w:after="0" w:line="240" w:lineRule="auto"/>
        <w:ind w:firstLine="709"/>
        <w:jc w:val="both"/>
        <w:rPr>
          <w:rFonts w:ascii="Times New Roman" w:hAnsi="Times New Roman" w:cs="Times New Roman"/>
          <w:sz w:val="28"/>
          <w:szCs w:val="28"/>
        </w:rPr>
      </w:pPr>
    </w:p>
    <w:tbl>
      <w:tblPr>
        <w:tblStyle w:val="a3"/>
        <w:tblW w:w="15730" w:type="dxa"/>
        <w:tblLook w:val="04A0" w:firstRow="1" w:lastRow="0" w:firstColumn="1" w:lastColumn="0" w:noHBand="0" w:noVBand="1"/>
      </w:tblPr>
      <w:tblGrid>
        <w:gridCol w:w="562"/>
        <w:gridCol w:w="3969"/>
        <w:gridCol w:w="4536"/>
        <w:gridCol w:w="2445"/>
        <w:gridCol w:w="4218"/>
      </w:tblGrid>
      <w:tr w:rsidR="000D7565" w:rsidRPr="00B913CF" w14:paraId="12FE3DE8" w14:textId="77777777" w:rsidTr="00EC3EFE">
        <w:trPr>
          <w:tblHeader/>
        </w:trPr>
        <w:tc>
          <w:tcPr>
            <w:tcW w:w="562" w:type="dxa"/>
            <w:vAlign w:val="center"/>
          </w:tcPr>
          <w:p w14:paraId="769DC495" w14:textId="77777777" w:rsidR="000D7565" w:rsidRPr="00B913CF" w:rsidRDefault="000D7565" w:rsidP="000D7565">
            <w:pPr>
              <w:jc w:val="center"/>
              <w:rPr>
                <w:rFonts w:ascii="Times New Roman" w:hAnsi="Times New Roman" w:cs="Times New Roman"/>
              </w:rPr>
            </w:pPr>
            <w:r w:rsidRPr="00B913CF">
              <w:rPr>
                <w:rFonts w:ascii="Times New Roman" w:hAnsi="Times New Roman" w:cs="Times New Roman"/>
              </w:rPr>
              <w:t xml:space="preserve">№ </w:t>
            </w:r>
            <w:proofErr w:type="spellStart"/>
            <w:r w:rsidRPr="00B913CF">
              <w:rPr>
                <w:rFonts w:ascii="Times New Roman" w:hAnsi="Times New Roman" w:cs="Times New Roman"/>
              </w:rPr>
              <w:t>зп</w:t>
            </w:r>
            <w:proofErr w:type="spellEnd"/>
          </w:p>
        </w:tc>
        <w:tc>
          <w:tcPr>
            <w:tcW w:w="3969" w:type="dxa"/>
            <w:vAlign w:val="center"/>
          </w:tcPr>
          <w:p w14:paraId="1D8B7860" w14:textId="77777777" w:rsidR="000D7565" w:rsidRPr="00B913CF" w:rsidRDefault="000D7565" w:rsidP="000D7565">
            <w:pPr>
              <w:jc w:val="center"/>
              <w:rPr>
                <w:rFonts w:ascii="Times New Roman" w:hAnsi="Times New Roman" w:cs="Times New Roman"/>
              </w:rPr>
            </w:pPr>
            <w:r w:rsidRPr="00B913CF">
              <w:rPr>
                <w:rFonts w:ascii="Times New Roman" w:hAnsi="Times New Roman" w:cs="Times New Roman"/>
              </w:rPr>
              <w:t xml:space="preserve">Редакція частини проекту акту, до якої висловлено зауваження (пропозиція) </w:t>
            </w:r>
          </w:p>
        </w:tc>
        <w:tc>
          <w:tcPr>
            <w:tcW w:w="4536" w:type="dxa"/>
            <w:vAlign w:val="center"/>
          </w:tcPr>
          <w:p w14:paraId="0A95B240" w14:textId="77777777" w:rsidR="000D7565" w:rsidRPr="00B913CF" w:rsidRDefault="00CC08A1" w:rsidP="000D7565">
            <w:pPr>
              <w:jc w:val="center"/>
              <w:rPr>
                <w:rFonts w:ascii="Times New Roman" w:hAnsi="Times New Roman" w:cs="Times New Roman"/>
              </w:rPr>
            </w:pPr>
            <w:r w:rsidRPr="00B913CF">
              <w:rPr>
                <w:rFonts w:ascii="Times New Roman" w:hAnsi="Times New Roman" w:cs="Times New Roman"/>
              </w:rPr>
              <w:t>Зауваження (пропозиція) та їх зміст</w:t>
            </w:r>
          </w:p>
        </w:tc>
        <w:tc>
          <w:tcPr>
            <w:tcW w:w="2445" w:type="dxa"/>
            <w:vAlign w:val="center"/>
          </w:tcPr>
          <w:p w14:paraId="2BE3FDA5" w14:textId="77777777" w:rsidR="000D7565" w:rsidRPr="00B913CF" w:rsidRDefault="00CC08A1" w:rsidP="000D7565">
            <w:pPr>
              <w:jc w:val="center"/>
              <w:rPr>
                <w:rFonts w:ascii="Times New Roman" w:hAnsi="Times New Roman" w:cs="Times New Roman"/>
              </w:rPr>
            </w:pPr>
            <w:r w:rsidRPr="00B913CF">
              <w:rPr>
                <w:rFonts w:ascii="Times New Roman" w:hAnsi="Times New Roman" w:cs="Times New Roman"/>
              </w:rPr>
              <w:t>Хто надав пропозицію</w:t>
            </w:r>
          </w:p>
        </w:tc>
        <w:tc>
          <w:tcPr>
            <w:tcW w:w="4218" w:type="dxa"/>
            <w:vAlign w:val="center"/>
          </w:tcPr>
          <w:p w14:paraId="648665DA" w14:textId="77777777" w:rsidR="000D7565" w:rsidRPr="00B913CF" w:rsidRDefault="00CC08A1" w:rsidP="000D7565">
            <w:pPr>
              <w:jc w:val="center"/>
              <w:rPr>
                <w:rFonts w:ascii="Times New Roman" w:hAnsi="Times New Roman" w:cs="Times New Roman"/>
              </w:rPr>
            </w:pPr>
            <w:r w:rsidRPr="00B913CF">
              <w:rPr>
                <w:rFonts w:ascii="Times New Roman" w:hAnsi="Times New Roman" w:cs="Times New Roman"/>
              </w:rPr>
              <w:t>Остаточний варіант</w:t>
            </w:r>
          </w:p>
        </w:tc>
      </w:tr>
      <w:tr w:rsidR="00A86C66" w:rsidRPr="00B913CF" w14:paraId="3BBD98DB" w14:textId="77777777" w:rsidTr="00EC3EFE">
        <w:tc>
          <w:tcPr>
            <w:tcW w:w="562" w:type="dxa"/>
          </w:tcPr>
          <w:p w14:paraId="3E999B5D" w14:textId="77777777" w:rsidR="00A86C66" w:rsidRPr="00B913CF" w:rsidRDefault="00A86C66" w:rsidP="00A86C66">
            <w:pPr>
              <w:pStyle w:val="a4"/>
              <w:numPr>
                <w:ilvl w:val="0"/>
                <w:numId w:val="1"/>
              </w:numPr>
              <w:ind w:left="0" w:right="-114" w:firstLine="0"/>
              <w:jc w:val="both"/>
              <w:rPr>
                <w:rFonts w:ascii="Times New Roman" w:hAnsi="Times New Roman" w:cs="Times New Roman"/>
              </w:rPr>
            </w:pPr>
          </w:p>
        </w:tc>
        <w:tc>
          <w:tcPr>
            <w:tcW w:w="3969" w:type="dxa"/>
          </w:tcPr>
          <w:p w14:paraId="25EA0D76" w14:textId="77777777" w:rsidR="00A86C66" w:rsidRPr="00B913CF" w:rsidRDefault="00A86C66" w:rsidP="00A86C66">
            <w:pPr>
              <w:ind w:firstLine="319"/>
              <w:jc w:val="both"/>
              <w:rPr>
                <w:rFonts w:ascii="Times New Roman" w:eastAsia="Calibri" w:hAnsi="Times New Roman" w:cs="Times New Roman"/>
              </w:rPr>
            </w:pPr>
            <w:r w:rsidRPr="00B913CF">
              <w:rPr>
                <w:rFonts w:ascii="Times New Roman" w:eastAsia="Calibri" w:hAnsi="Times New Roman" w:cs="Times New Roman"/>
              </w:rPr>
              <w:t>Положення про порядок розслідування нещасних випадків, що сталися із здобувачами освіти під час освітнього процесу</w:t>
            </w:r>
          </w:p>
        </w:tc>
        <w:tc>
          <w:tcPr>
            <w:tcW w:w="4536" w:type="dxa"/>
          </w:tcPr>
          <w:p w14:paraId="1F133712" w14:textId="77777777" w:rsidR="00A86C66" w:rsidRPr="00B913CF" w:rsidRDefault="00A86C66" w:rsidP="00A86C66">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Положення про порядок </w:t>
            </w:r>
            <w:r w:rsidRPr="00B913CF">
              <w:rPr>
                <w:rFonts w:ascii="Times New Roman" w:eastAsia="Calibri" w:hAnsi="Times New Roman" w:cs="Times New Roman"/>
                <w:b/>
              </w:rPr>
              <w:t>проведення</w:t>
            </w:r>
            <w:r w:rsidRPr="00B913CF">
              <w:rPr>
                <w:rFonts w:ascii="Times New Roman" w:eastAsia="Calibri" w:hAnsi="Times New Roman" w:cs="Times New Roman"/>
              </w:rPr>
              <w:t xml:space="preserve"> розслідування нещасних випадків </w:t>
            </w:r>
            <w:r w:rsidRPr="00B913CF">
              <w:rPr>
                <w:rFonts w:ascii="Times New Roman" w:eastAsia="Calibri" w:hAnsi="Times New Roman" w:cs="Times New Roman"/>
                <w:b/>
              </w:rPr>
              <w:t>та гострих професійних отруєнь (захворювань)</w:t>
            </w:r>
            <w:r w:rsidRPr="00B913CF">
              <w:rPr>
                <w:rFonts w:ascii="Times New Roman" w:eastAsia="Calibri" w:hAnsi="Times New Roman" w:cs="Times New Roman"/>
              </w:rPr>
              <w:t>, що сталися із здобувачами освіти під час освітнього процесу</w:t>
            </w:r>
          </w:p>
        </w:tc>
        <w:tc>
          <w:tcPr>
            <w:tcW w:w="2445" w:type="dxa"/>
          </w:tcPr>
          <w:p w14:paraId="3F3460CA" w14:textId="77777777" w:rsidR="00A86C66" w:rsidRPr="00B913CF" w:rsidRDefault="00A86C66" w:rsidP="006F29E7">
            <w:pPr>
              <w:jc w:val="center"/>
              <w:rPr>
                <w:rFonts w:ascii="Times New Roman" w:eastAsia="Calibri" w:hAnsi="Times New Roman" w:cs="Times New Roman"/>
              </w:rPr>
            </w:pPr>
            <w:r w:rsidRPr="00B913CF">
              <w:rPr>
                <w:rFonts w:ascii="Times New Roman" w:eastAsia="Calibri" w:hAnsi="Times New Roman" w:cs="Times New Roman"/>
              </w:rPr>
              <w:t>Навчально-методичний центр професійно-технічної освіти у Дніпропетровській області</w:t>
            </w:r>
          </w:p>
        </w:tc>
        <w:tc>
          <w:tcPr>
            <w:tcW w:w="4218" w:type="dxa"/>
          </w:tcPr>
          <w:p w14:paraId="57720883" w14:textId="77777777" w:rsidR="00A86C66" w:rsidRPr="00B913CF" w:rsidRDefault="00A86C66" w:rsidP="00A73448">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4CBD6F58" w14:textId="77777777" w:rsidR="006E1C62" w:rsidRPr="00B913CF" w:rsidRDefault="006F29E7" w:rsidP="00A73448">
            <w:pPr>
              <w:ind w:firstLine="283"/>
              <w:jc w:val="both"/>
              <w:rPr>
                <w:rFonts w:ascii="Times New Roman" w:hAnsi="Times New Roman" w:cs="Times New Roman"/>
              </w:rPr>
            </w:pPr>
            <w:r w:rsidRPr="00B913CF">
              <w:rPr>
                <w:rFonts w:ascii="Times New Roman" w:hAnsi="Times New Roman" w:cs="Times New Roman"/>
              </w:rPr>
              <w:t xml:space="preserve">Розслідування </w:t>
            </w:r>
            <w:r w:rsidR="006E1C62" w:rsidRPr="00B913CF">
              <w:rPr>
                <w:rFonts w:ascii="Times New Roman" w:hAnsi="Times New Roman" w:cs="Times New Roman"/>
              </w:rPr>
              <w:t>гострого професійного захворювання (отруєння) визначено у Порядку проведення розслідування та ведення обліку нещасних випадків, професійних захворювань і аварій на виробництві, затвердженого постановою Кабінету Міністрів України від 30 листопада 2011 р. № 1232</w:t>
            </w:r>
            <w:r w:rsidRPr="00B913CF">
              <w:rPr>
                <w:rFonts w:ascii="Times New Roman" w:hAnsi="Times New Roman" w:cs="Times New Roman"/>
              </w:rPr>
              <w:t xml:space="preserve"> й стосується працівників.</w:t>
            </w:r>
          </w:p>
          <w:p w14:paraId="1A655013" w14:textId="77777777" w:rsidR="00506B5C" w:rsidRPr="00B913CF" w:rsidRDefault="00506B5C" w:rsidP="00A73448">
            <w:pPr>
              <w:ind w:firstLine="283"/>
              <w:jc w:val="both"/>
              <w:rPr>
                <w:rFonts w:ascii="Times New Roman" w:hAnsi="Times New Roman" w:cs="Times New Roman"/>
              </w:rPr>
            </w:pPr>
            <w:r w:rsidRPr="00B913CF">
              <w:rPr>
                <w:rFonts w:ascii="Times New Roman" w:hAnsi="Times New Roman" w:cs="Times New Roman"/>
              </w:rPr>
              <w:t>Здобувачі освіти не є працівниками.</w:t>
            </w:r>
          </w:p>
        </w:tc>
      </w:tr>
      <w:tr w:rsidR="00A86C66" w:rsidRPr="00B913CF" w14:paraId="7688ECBD" w14:textId="77777777" w:rsidTr="00EC3EFE">
        <w:tc>
          <w:tcPr>
            <w:tcW w:w="562" w:type="dxa"/>
          </w:tcPr>
          <w:p w14:paraId="739DECFC" w14:textId="77777777" w:rsidR="00A86C66" w:rsidRPr="00B913CF" w:rsidRDefault="00A86C66" w:rsidP="00A86C66">
            <w:pPr>
              <w:pStyle w:val="a4"/>
              <w:numPr>
                <w:ilvl w:val="0"/>
                <w:numId w:val="1"/>
              </w:numPr>
              <w:ind w:left="0" w:right="-114" w:firstLine="0"/>
              <w:jc w:val="both"/>
              <w:rPr>
                <w:rFonts w:ascii="Times New Roman" w:hAnsi="Times New Roman" w:cs="Times New Roman"/>
              </w:rPr>
            </w:pPr>
          </w:p>
        </w:tc>
        <w:tc>
          <w:tcPr>
            <w:tcW w:w="3969" w:type="dxa"/>
          </w:tcPr>
          <w:p w14:paraId="0C99812D" w14:textId="77777777" w:rsidR="00506B5C" w:rsidRPr="00B913CF" w:rsidRDefault="00117A4D" w:rsidP="00506B5C">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w:t>
            </w:r>
            <w:r w:rsidR="00506B5C" w:rsidRPr="00B913CF">
              <w:rPr>
                <w:rFonts w:ascii="Times New Roman" w:eastAsia="Calibri" w:hAnsi="Times New Roman" w:cs="Times New Roman"/>
              </w:rPr>
              <w:t xml:space="preserve">І </w:t>
            </w:r>
            <w:r w:rsidRPr="00B913CF">
              <w:rPr>
                <w:rFonts w:ascii="Times New Roman" w:eastAsia="Calibri" w:hAnsi="Times New Roman" w:cs="Times New Roman"/>
              </w:rPr>
              <w:t>пункт 1</w:t>
            </w:r>
          </w:p>
          <w:p w14:paraId="77FD581D" w14:textId="77777777" w:rsidR="00A86C66" w:rsidRPr="00B913CF" w:rsidRDefault="00506B5C" w:rsidP="00506B5C">
            <w:pPr>
              <w:ind w:firstLine="319"/>
              <w:jc w:val="both"/>
              <w:rPr>
                <w:rFonts w:ascii="Times New Roman" w:eastAsia="Calibri" w:hAnsi="Times New Roman" w:cs="Times New Roman"/>
              </w:rPr>
            </w:pPr>
            <w:r w:rsidRPr="00B913CF">
              <w:rPr>
                <w:rFonts w:ascii="Times New Roman" w:eastAsia="Calibri" w:hAnsi="Times New Roman" w:cs="Times New Roman"/>
              </w:rPr>
              <w:t xml:space="preserve">1. Це Положення встановлює єдиний порядок розслідування та ведення обліку нещасних </w:t>
            </w:r>
            <w:r w:rsidRPr="00B913CF">
              <w:rPr>
                <w:rFonts w:ascii="Times New Roman" w:eastAsia="Calibri" w:hAnsi="Times New Roman" w:cs="Times New Roman"/>
                <w:i/>
              </w:rPr>
              <w:t>випадків,</w:t>
            </w:r>
            <w:r w:rsidRPr="00B913CF">
              <w:rPr>
                <w:rFonts w:ascii="Times New Roman" w:eastAsia="Calibri" w:hAnsi="Times New Roman" w:cs="Times New Roman"/>
              </w:rPr>
              <w:t xml:space="preserve"> що сталися з вихованцями, учнями, студентами, курсантами, слухачами, стажистами, клінічними ординаторами, аспірантами, докторантами (далі – </w:t>
            </w:r>
            <w:r w:rsidRPr="00B913CF">
              <w:rPr>
                <w:rFonts w:ascii="Times New Roman" w:eastAsia="Calibri" w:hAnsi="Times New Roman" w:cs="Times New Roman"/>
              </w:rPr>
              <w:lastRenderedPageBreak/>
              <w:t>здобувачі освіти) під час освітнього процесу, у тому числі під час трудового та професійного навчання в закладах освіти і в організаціях, підприємствах на території України, і поширюється на заклади дошкільної, загальної середньої, професійної (професійно-технічної), позашкільної, спеціалізованої, фахової передвищої, вищої освіти та заклади післядипломної освіти (далі – заклади освіти) незалежно від форм власності й підпорядкування.</w:t>
            </w:r>
          </w:p>
        </w:tc>
        <w:tc>
          <w:tcPr>
            <w:tcW w:w="4536" w:type="dxa"/>
          </w:tcPr>
          <w:p w14:paraId="4D2A364A" w14:textId="77777777" w:rsidR="00117A4D" w:rsidRPr="00B913CF" w:rsidRDefault="00117A4D" w:rsidP="00117A4D">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 пункт 1</w:t>
            </w:r>
          </w:p>
          <w:p w14:paraId="67718222" w14:textId="77777777" w:rsidR="00A86C66" w:rsidRPr="00B913CF" w:rsidRDefault="00506B5C" w:rsidP="00506B5C">
            <w:pPr>
              <w:ind w:firstLine="319"/>
              <w:jc w:val="both"/>
              <w:rPr>
                <w:rFonts w:ascii="Times New Roman" w:eastAsia="Calibri" w:hAnsi="Times New Roman" w:cs="Times New Roman"/>
              </w:rPr>
            </w:pPr>
            <w:r w:rsidRPr="00B913CF">
              <w:rPr>
                <w:rFonts w:ascii="Times New Roman" w:eastAsia="Calibri" w:hAnsi="Times New Roman" w:cs="Times New Roman"/>
              </w:rPr>
              <w:t xml:space="preserve">1. Це Положення встановлює єдиний порядок розслідування та ведення обліку нещасних </w:t>
            </w:r>
            <w:r w:rsidRPr="00B913CF">
              <w:rPr>
                <w:rFonts w:ascii="Times New Roman" w:eastAsia="Calibri" w:hAnsi="Times New Roman" w:cs="Times New Roman"/>
                <w:b/>
              </w:rPr>
              <w:t>випадків та гострих професійних отруєнь (захворювань) (далі — нещасні випадки)</w:t>
            </w:r>
            <w:r w:rsidRPr="00B913CF">
              <w:rPr>
                <w:rFonts w:ascii="Times New Roman" w:eastAsia="Calibri" w:hAnsi="Times New Roman" w:cs="Times New Roman"/>
              </w:rPr>
              <w:t xml:space="preserve">, що сталися з вихованцями, учнями, студентами, курсантами, слухачами, стажистами, клінічними ординаторами, </w:t>
            </w:r>
            <w:r w:rsidRPr="00B913CF">
              <w:rPr>
                <w:rFonts w:ascii="Times New Roman" w:eastAsia="Calibri" w:hAnsi="Times New Roman" w:cs="Times New Roman"/>
              </w:rPr>
              <w:lastRenderedPageBreak/>
              <w:t>аспірантами, докторантами (далі – здобувачі освіти) під час освітнього процесу, у тому числі під час трудового та професійного навчання в закладах освіти і в організаціях, підприємствах на території України, і поширюється на заклади дошкільної, загальної середньої, професійної (професійно-технічної), позашкільної, спеціалізованої, фахової передвищої, вищої освіти та заклади післядипломної освіти (далі – заклади освіти) незалежно від форм власності й підпорядкування.</w:t>
            </w:r>
          </w:p>
        </w:tc>
        <w:tc>
          <w:tcPr>
            <w:tcW w:w="2445" w:type="dxa"/>
          </w:tcPr>
          <w:p w14:paraId="089A369C" w14:textId="77777777" w:rsidR="00A86C66" w:rsidRPr="00B913CF" w:rsidRDefault="00506B5C" w:rsidP="006F29E7">
            <w:pPr>
              <w:jc w:val="center"/>
              <w:rPr>
                <w:rFonts w:ascii="Times New Roman" w:hAnsi="Times New Roman" w:cs="Times New Roman"/>
              </w:rPr>
            </w:pPr>
            <w:r w:rsidRPr="00B913CF">
              <w:rPr>
                <w:rFonts w:ascii="Times New Roman" w:eastAsia="Calibri" w:hAnsi="Times New Roman" w:cs="Times New Roman"/>
              </w:rPr>
              <w:lastRenderedPageBreak/>
              <w:t>Навчально-методичний центр професійно-технічної освіти у Дніпропетровській області</w:t>
            </w:r>
          </w:p>
        </w:tc>
        <w:tc>
          <w:tcPr>
            <w:tcW w:w="4218" w:type="dxa"/>
          </w:tcPr>
          <w:p w14:paraId="1F2DB380" w14:textId="77777777" w:rsidR="00C15D58" w:rsidRPr="00B913CF" w:rsidRDefault="00C15D58" w:rsidP="00A73448">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374BEB26" w14:textId="77777777" w:rsidR="00A86C66" w:rsidRPr="00B913CF" w:rsidRDefault="00C15D58" w:rsidP="00A73448">
            <w:pPr>
              <w:ind w:firstLine="283"/>
              <w:jc w:val="both"/>
              <w:rPr>
                <w:rFonts w:ascii="Times New Roman" w:hAnsi="Times New Roman" w:cs="Times New Roman"/>
              </w:rPr>
            </w:pPr>
            <w:r w:rsidRPr="00B913CF">
              <w:rPr>
                <w:rFonts w:ascii="Times New Roman" w:hAnsi="Times New Roman" w:cs="Times New Roman"/>
              </w:rPr>
              <w:t>Здобувачі освіти не є працівниками.</w:t>
            </w:r>
          </w:p>
        </w:tc>
      </w:tr>
      <w:tr w:rsidR="00CC6A51" w:rsidRPr="00B913CF" w14:paraId="2911EFB4" w14:textId="77777777" w:rsidTr="00EC3EFE">
        <w:tc>
          <w:tcPr>
            <w:tcW w:w="562" w:type="dxa"/>
          </w:tcPr>
          <w:p w14:paraId="7DEF09FD" w14:textId="77777777" w:rsidR="00CC6A51" w:rsidRPr="00B913CF" w:rsidRDefault="00CC6A51" w:rsidP="00CC6A51">
            <w:pPr>
              <w:pStyle w:val="a4"/>
              <w:numPr>
                <w:ilvl w:val="0"/>
                <w:numId w:val="1"/>
              </w:numPr>
              <w:ind w:left="0" w:right="-114" w:firstLine="0"/>
              <w:jc w:val="both"/>
              <w:rPr>
                <w:rFonts w:ascii="Times New Roman" w:hAnsi="Times New Roman" w:cs="Times New Roman"/>
              </w:rPr>
            </w:pPr>
          </w:p>
        </w:tc>
        <w:tc>
          <w:tcPr>
            <w:tcW w:w="3969" w:type="dxa"/>
          </w:tcPr>
          <w:p w14:paraId="565F2E83" w14:textId="77777777" w:rsidR="00CC6A51" w:rsidRPr="00B913CF" w:rsidRDefault="00CC6A51" w:rsidP="00CC6A51">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1</w:t>
            </w:r>
          </w:p>
          <w:p w14:paraId="67A2B76F" w14:textId="64792505" w:rsidR="00CC6A51" w:rsidRPr="00B913CF" w:rsidRDefault="00CC6A51" w:rsidP="00CF4DDA">
            <w:pPr>
              <w:ind w:firstLine="319"/>
              <w:jc w:val="both"/>
              <w:rPr>
                <w:rFonts w:ascii="Times New Roman" w:eastAsia="Calibri" w:hAnsi="Times New Roman" w:cs="Times New Roman"/>
              </w:rPr>
            </w:pPr>
            <w:r w:rsidRPr="00B913CF">
              <w:rPr>
                <w:rFonts w:ascii="Times New Roman" w:eastAsia="Calibri" w:hAnsi="Times New Roman" w:cs="Times New Roman"/>
              </w:rPr>
              <w:t xml:space="preserve">1. Це Положення встановлює єдиний порядок розслідування та ведення обліку нещасних випадків, що сталися з вихованцями, учнями, студентами, курсантами, слухачами, стажистами, клінічними ординаторами, аспірантами, докторантами (далі – здобувачі освіти) під час освітнього процесу, у тому числі під час трудового та професійного навчання в закладах освіти і в організаціях, підприємствах на території України, і поширюється на заклади дошкільної, загальної середньої, професійної (професійно-технічної), позашкільної, спеціалізованої, фахової передвищої, вищої освіти </w:t>
            </w:r>
            <w:r w:rsidRPr="00B913CF">
              <w:rPr>
                <w:rFonts w:ascii="Times New Roman" w:eastAsia="Calibri" w:hAnsi="Times New Roman" w:cs="Times New Roman"/>
                <w:i/>
              </w:rPr>
              <w:t xml:space="preserve">та заклади післядипломної освіти </w:t>
            </w:r>
            <w:r w:rsidRPr="00B913CF">
              <w:rPr>
                <w:rFonts w:ascii="Times New Roman" w:eastAsia="Calibri" w:hAnsi="Times New Roman" w:cs="Times New Roman"/>
              </w:rPr>
              <w:t>(далі – заклади освіти) незалежно від форм власності й підпорядкування.</w:t>
            </w:r>
          </w:p>
        </w:tc>
        <w:tc>
          <w:tcPr>
            <w:tcW w:w="4536" w:type="dxa"/>
          </w:tcPr>
          <w:p w14:paraId="6864059F" w14:textId="77777777" w:rsidR="00CC6A51" w:rsidRPr="00B913CF" w:rsidRDefault="00CC6A51" w:rsidP="00CC6A51">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1</w:t>
            </w:r>
          </w:p>
          <w:p w14:paraId="60389EF8" w14:textId="77777777" w:rsidR="00CC6A51" w:rsidRPr="00B913CF" w:rsidRDefault="00CC6A51" w:rsidP="00CC6A51">
            <w:pPr>
              <w:ind w:firstLine="319"/>
              <w:jc w:val="both"/>
              <w:rPr>
                <w:rFonts w:ascii="Times New Roman" w:eastAsia="Calibri" w:hAnsi="Times New Roman" w:cs="Times New Roman"/>
              </w:rPr>
            </w:pPr>
            <w:r w:rsidRPr="00B913CF">
              <w:rPr>
                <w:rFonts w:ascii="Times New Roman" w:eastAsia="Calibri" w:hAnsi="Times New Roman" w:cs="Times New Roman"/>
              </w:rPr>
              <w:t>1. Це Положення встановлює єдиний порядок розслідування та ведення обліку нещасних випадків, що сталися з вихованцями, учнями, студентами, курсантами, слухачами, стажистами, клінічними ординаторами, аспірантами, докторантами (далі – здобувачі освіти) під час освітнього процесу, у тому числі під час трудового та професійного навчання в закладах освіти і в організаціях, підприємствах на території України, і поширюється на заклади дошкільної, загальної середньої, професійної (професійно-технічної), позашкільної, спеціалізованої, фахової передвищої, вищої освіти (далі – заклади освіти) незалежно від форм власності й підпорядкування.</w:t>
            </w:r>
          </w:p>
        </w:tc>
        <w:tc>
          <w:tcPr>
            <w:tcW w:w="2445" w:type="dxa"/>
          </w:tcPr>
          <w:p w14:paraId="773773BF" w14:textId="77777777" w:rsidR="00CC6A51" w:rsidRPr="00B913CF" w:rsidRDefault="00CC6A51" w:rsidP="00CC6A51">
            <w:pPr>
              <w:jc w:val="center"/>
              <w:rPr>
                <w:rFonts w:ascii="Times New Roman" w:eastAsia="Calibri" w:hAnsi="Times New Roman" w:cs="Times New Roman"/>
              </w:rPr>
            </w:pPr>
            <w:r w:rsidRPr="00B913CF">
              <w:rPr>
                <w:rFonts w:ascii="Times New Roman" w:eastAsia="Calibri" w:hAnsi="Times New Roman" w:cs="Times New Roman"/>
              </w:rPr>
              <w:t>Управління освіти, науки, молоді та спорту Кіровоградської обласної державної адміністрації</w:t>
            </w:r>
          </w:p>
        </w:tc>
        <w:tc>
          <w:tcPr>
            <w:tcW w:w="4218" w:type="dxa"/>
          </w:tcPr>
          <w:p w14:paraId="2560568E" w14:textId="77777777" w:rsidR="00CC6A51" w:rsidRPr="00B913CF" w:rsidRDefault="00A73448" w:rsidP="00A73448">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7BE55C46" w14:textId="77777777" w:rsidR="00A73448" w:rsidRPr="00B913CF" w:rsidRDefault="00A73448" w:rsidP="00A73448">
            <w:pPr>
              <w:ind w:firstLine="283"/>
              <w:jc w:val="both"/>
              <w:rPr>
                <w:rFonts w:ascii="Times New Roman" w:hAnsi="Times New Roman" w:cs="Times New Roman"/>
                <w:b/>
              </w:rPr>
            </w:pPr>
            <w:r w:rsidRPr="00B913CF">
              <w:rPr>
                <w:rFonts w:ascii="Times New Roman" w:hAnsi="Times New Roman" w:cs="Times New Roman"/>
              </w:rPr>
              <w:t>Заклади післядипломної освіти відносяться до закладів освіти, які здійснюють навчання та підвищення кваліфікації слухачів та студентів.</w:t>
            </w:r>
          </w:p>
        </w:tc>
      </w:tr>
      <w:tr w:rsidR="00CC6A51" w:rsidRPr="00B913CF" w14:paraId="0C974B4A" w14:textId="77777777" w:rsidTr="00EC3EFE">
        <w:tc>
          <w:tcPr>
            <w:tcW w:w="562" w:type="dxa"/>
          </w:tcPr>
          <w:p w14:paraId="3025930D" w14:textId="77777777" w:rsidR="00CC6A51" w:rsidRPr="00B913CF" w:rsidRDefault="00CC6A51" w:rsidP="00CC6A51">
            <w:pPr>
              <w:pStyle w:val="a4"/>
              <w:numPr>
                <w:ilvl w:val="0"/>
                <w:numId w:val="1"/>
              </w:numPr>
              <w:ind w:left="0" w:right="-114" w:firstLine="0"/>
              <w:jc w:val="both"/>
              <w:rPr>
                <w:rFonts w:ascii="Times New Roman" w:hAnsi="Times New Roman" w:cs="Times New Roman"/>
              </w:rPr>
            </w:pPr>
          </w:p>
        </w:tc>
        <w:tc>
          <w:tcPr>
            <w:tcW w:w="3969" w:type="dxa"/>
          </w:tcPr>
          <w:p w14:paraId="2C871837" w14:textId="77777777" w:rsidR="00CC6A51" w:rsidRPr="00B913CF" w:rsidRDefault="00CC6A51" w:rsidP="00CC6A51">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2</w:t>
            </w:r>
          </w:p>
          <w:p w14:paraId="55B8BC30" w14:textId="77777777" w:rsidR="00CC6A51" w:rsidRPr="00B913CF" w:rsidRDefault="00CC6A51" w:rsidP="00CC6A51">
            <w:pPr>
              <w:ind w:firstLine="319"/>
              <w:jc w:val="both"/>
              <w:rPr>
                <w:rFonts w:ascii="Times New Roman" w:eastAsia="Calibri" w:hAnsi="Times New Roman" w:cs="Times New Roman"/>
              </w:rPr>
            </w:pPr>
            <w:r w:rsidRPr="00B913CF">
              <w:rPr>
                <w:rFonts w:ascii="Times New Roman" w:eastAsia="Calibri" w:hAnsi="Times New Roman" w:cs="Times New Roman"/>
              </w:rPr>
              <w:t>2. Нещасні випадки, що сталися з працівниками, які працюють на умовах трудового договору (контракту) або фактично допущені до роботи у закладах освіти, підлягають розслідуванню і обліку відповідно до Порядку проведення розслідування та ведення обліку нещасних випадків, професійних захворювань і аварій на виробництві, затвердженого постановою Кабінету Міністрів України від 30 листопада 2011 року № 1232 (далі – Порядок розслідування нещасних випадків на виробництві).</w:t>
            </w:r>
          </w:p>
        </w:tc>
        <w:tc>
          <w:tcPr>
            <w:tcW w:w="4536" w:type="dxa"/>
          </w:tcPr>
          <w:p w14:paraId="2B185ED9" w14:textId="77777777" w:rsidR="00CC6A51" w:rsidRPr="00B913CF" w:rsidRDefault="00CC6A51" w:rsidP="00CC6A51">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2</w:t>
            </w:r>
          </w:p>
          <w:p w14:paraId="60FB6367" w14:textId="3915D796" w:rsidR="00CC6A51" w:rsidRPr="00B913CF" w:rsidRDefault="00CC6A51" w:rsidP="00CC6A51">
            <w:pPr>
              <w:ind w:firstLine="319"/>
              <w:jc w:val="both"/>
              <w:rPr>
                <w:rFonts w:ascii="Times New Roman" w:eastAsia="Calibri" w:hAnsi="Times New Roman" w:cs="Times New Roman"/>
              </w:rPr>
            </w:pPr>
            <w:r w:rsidRPr="00B913CF">
              <w:rPr>
                <w:rFonts w:ascii="Times New Roman" w:eastAsia="Calibri" w:hAnsi="Times New Roman" w:cs="Times New Roman"/>
              </w:rPr>
              <w:t xml:space="preserve">2. Нещасні випадки, що сталися з працівниками, які працюють на умовах трудового договору (контракту) або фактично допущені до роботи у закладах </w:t>
            </w:r>
            <w:r w:rsidR="00D85E03" w:rsidRPr="00B913CF">
              <w:rPr>
                <w:rFonts w:ascii="Times New Roman" w:eastAsia="Calibri" w:hAnsi="Times New Roman" w:cs="Times New Roman"/>
              </w:rPr>
              <w:t>освіти,</w:t>
            </w:r>
            <w:r w:rsidR="00D85E03" w:rsidRPr="00B913CF">
              <w:rPr>
                <w:rFonts w:ascii="Times New Roman" w:eastAsia="Calibri" w:hAnsi="Times New Roman" w:cs="Times New Roman"/>
                <w:b/>
              </w:rPr>
              <w:t xml:space="preserve"> перебувають</w:t>
            </w:r>
            <w:r w:rsidRPr="00B913CF">
              <w:rPr>
                <w:rFonts w:ascii="Times New Roman" w:eastAsia="Calibri" w:hAnsi="Times New Roman" w:cs="Times New Roman"/>
                <w:b/>
              </w:rPr>
              <w:t xml:space="preserve"> на навчанні в закладах післядипломної освіти, беруть участь у заходах, організованих закладами післядипломної освіти </w:t>
            </w:r>
            <w:r w:rsidRPr="00B913CF">
              <w:rPr>
                <w:rFonts w:ascii="Times New Roman" w:eastAsia="Calibri" w:hAnsi="Times New Roman" w:cs="Times New Roman"/>
              </w:rPr>
              <w:t xml:space="preserve"> підлягають розслідуванню і обліку відповідно до Порядку проведення розслідування та ведення обліку нещасних випадків, професійних захворювань і аварій на виробництві, затвердженого постановою Кабінету Міністрів України від 30 листопада 2011 року № 1232 (далі – Порядок розслідування нещасних випадків на виробництві).</w:t>
            </w:r>
          </w:p>
        </w:tc>
        <w:tc>
          <w:tcPr>
            <w:tcW w:w="2445" w:type="dxa"/>
          </w:tcPr>
          <w:p w14:paraId="27214594" w14:textId="77777777" w:rsidR="00CC6A51" w:rsidRPr="00B913CF" w:rsidRDefault="00CC6A51" w:rsidP="00CC6A51">
            <w:pPr>
              <w:jc w:val="center"/>
              <w:rPr>
                <w:rFonts w:ascii="Times New Roman" w:eastAsia="Calibri" w:hAnsi="Times New Roman" w:cs="Times New Roman"/>
              </w:rPr>
            </w:pPr>
            <w:r w:rsidRPr="00B913CF">
              <w:rPr>
                <w:rFonts w:ascii="Times New Roman" w:eastAsia="Calibri" w:hAnsi="Times New Roman" w:cs="Times New Roman"/>
              </w:rPr>
              <w:t>Управління освіти, науки, молоді та спорту Кіровоградської обласної державної адміністрації</w:t>
            </w:r>
          </w:p>
        </w:tc>
        <w:tc>
          <w:tcPr>
            <w:tcW w:w="4218" w:type="dxa"/>
          </w:tcPr>
          <w:p w14:paraId="42770C77" w14:textId="77777777" w:rsidR="00A73448" w:rsidRPr="00B913CF" w:rsidRDefault="00A73448" w:rsidP="00A73448">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6C2618EE" w14:textId="77777777" w:rsidR="00CC6A51" w:rsidRPr="00B913CF" w:rsidRDefault="00A73448" w:rsidP="00A73448">
            <w:pPr>
              <w:ind w:firstLine="283"/>
              <w:jc w:val="both"/>
              <w:rPr>
                <w:rFonts w:ascii="Times New Roman" w:hAnsi="Times New Roman" w:cs="Times New Roman"/>
                <w:b/>
              </w:rPr>
            </w:pPr>
            <w:r w:rsidRPr="00B913CF">
              <w:rPr>
                <w:rFonts w:ascii="Times New Roman" w:hAnsi="Times New Roman" w:cs="Times New Roman"/>
              </w:rPr>
              <w:t xml:space="preserve">Слухачі та студенти, що перебувають  на навчанні в закладах післядипломної освіти, беруть участь у заходах, організованих закладами післядипломної освіти </w:t>
            </w:r>
            <w:r w:rsidR="0003368A" w:rsidRPr="00B913CF">
              <w:rPr>
                <w:rFonts w:ascii="Times New Roman" w:hAnsi="Times New Roman" w:cs="Times New Roman"/>
              </w:rPr>
              <w:t xml:space="preserve">і </w:t>
            </w:r>
            <w:r w:rsidRPr="00B913CF">
              <w:rPr>
                <w:rFonts w:ascii="Times New Roman" w:hAnsi="Times New Roman" w:cs="Times New Roman"/>
              </w:rPr>
              <w:t xml:space="preserve">не відносяться до категорій працівників. Розслідування нещасних випадків під час освітнього процесу цієї категорії проводяться відповідно до </w:t>
            </w:r>
            <w:r w:rsidRPr="00B913CF">
              <w:rPr>
                <w:rFonts w:ascii="Times New Roman" w:eastAsia="Calibri" w:hAnsi="Times New Roman" w:cs="Times New Roman"/>
              </w:rPr>
              <w:t>Положення про порядок розслідування нещасних випадків, що сталися із здобувачами освіти під час освітнього процесу.</w:t>
            </w:r>
          </w:p>
        </w:tc>
      </w:tr>
      <w:tr w:rsidR="00C82AAB" w:rsidRPr="00B913CF" w14:paraId="2279BE53" w14:textId="77777777" w:rsidTr="00EC3EFE">
        <w:tc>
          <w:tcPr>
            <w:tcW w:w="562" w:type="dxa"/>
          </w:tcPr>
          <w:p w14:paraId="4BBA254A"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5BDFC6ED" w14:textId="26F33BB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 пункт 3 абзац 2 </w:t>
            </w:r>
          </w:p>
          <w:p w14:paraId="5C46909A" w14:textId="3482E3B8"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нещасний випадок – обмежена в часі подія, раптовий вплив небезпечного </w:t>
            </w:r>
            <w:proofErr w:type="spellStart"/>
            <w:r w:rsidRPr="00B913CF">
              <w:rPr>
                <w:rFonts w:ascii="Times New Roman" w:eastAsia="Calibri" w:hAnsi="Times New Roman" w:cs="Times New Roman"/>
              </w:rPr>
              <w:t>фактора</w:t>
            </w:r>
            <w:proofErr w:type="spellEnd"/>
            <w:r w:rsidRPr="00B913CF">
              <w:rPr>
                <w:rFonts w:ascii="Times New Roman" w:eastAsia="Calibri" w:hAnsi="Times New Roman" w:cs="Times New Roman"/>
              </w:rPr>
              <w:t xml:space="preserve"> чи середовища, що сталися під час освітнього процесу, внаслідок яких заподіяно шкоду здоров’ю або настала смерть </w:t>
            </w:r>
            <w:r w:rsidRPr="00B913CF">
              <w:rPr>
                <w:rFonts w:ascii="Times New Roman" w:eastAsia="Calibri" w:hAnsi="Times New Roman" w:cs="Times New Roman"/>
                <w:i/>
              </w:rPr>
              <w:t>учасника освітнього процесу</w:t>
            </w:r>
            <w:r w:rsidRPr="00B913CF">
              <w:rPr>
                <w:rFonts w:ascii="Times New Roman" w:eastAsia="Calibri" w:hAnsi="Times New Roman" w:cs="Times New Roman"/>
              </w:rPr>
              <w:t>;</w:t>
            </w:r>
          </w:p>
          <w:p w14:paraId="3F355BF4" w14:textId="77777777" w:rsidR="00C82AAB" w:rsidRPr="00B913CF" w:rsidRDefault="00C82AAB" w:rsidP="00C82AAB">
            <w:pPr>
              <w:ind w:firstLine="319"/>
              <w:jc w:val="both"/>
              <w:rPr>
                <w:rFonts w:ascii="Times New Roman" w:eastAsia="Calibri" w:hAnsi="Times New Roman" w:cs="Times New Roman"/>
              </w:rPr>
            </w:pPr>
          </w:p>
        </w:tc>
        <w:tc>
          <w:tcPr>
            <w:tcW w:w="4536" w:type="dxa"/>
          </w:tcPr>
          <w:p w14:paraId="1EE7195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 пункт 3 абзац 2 </w:t>
            </w:r>
          </w:p>
          <w:p w14:paraId="22C516B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нещасний випадок – обмежена в часі подія, раптовий вплив небезпечного </w:t>
            </w:r>
            <w:proofErr w:type="spellStart"/>
            <w:r w:rsidRPr="00B913CF">
              <w:rPr>
                <w:rFonts w:ascii="Times New Roman" w:eastAsia="Calibri" w:hAnsi="Times New Roman" w:cs="Times New Roman"/>
              </w:rPr>
              <w:t>фактора</w:t>
            </w:r>
            <w:proofErr w:type="spellEnd"/>
            <w:r w:rsidRPr="00B913CF">
              <w:rPr>
                <w:rFonts w:ascii="Times New Roman" w:eastAsia="Calibri" w:hAnsi="Times New Roman" w:cs="Times New Roman"/>
              </w:rPr>
              <w:t xml:space="preserve"> чи середовища, що сталися під час освітнього процесу, внаслідок яких заподіяно шкоду здоров’ю або настала смерть </w:t>
            </w:r>
            <w:r w:rsidRPr="00B913CF">
              <w:rPr>
                <w:rFonts w:ascii="Times New Roman" w:eastAsia="Calibri" w:hAnsi="Times New Roman" w:cs="Times New Roman"/>
                <w:b/>
              </w:rPr>
              <w:t>здобувача освіти</w:t>
            </w:r>
            <w:r w:rsidRPr="00B913CF">
              <w:rPr>
                <w:rFonts w:ascii="Times New Roman" w:eastAsia="Calibri" w:hAnsi="Times New Roman" w:cs="Times New Roman"/>
              </w:rPr>
              <w:t>;</w:t>
            </w:r>
          </w:p>
          <w:p w14:paraId="7D1571D5" w14:textId="77777777" w:rsidR="00C82AAB" w:rsidRPr="00B913CF" w:rsidRDefault="00C82AAB" w:rsidP="00C82AAB">
            <w:pPr>
              <w:ind w:firstLine="319"/>
              <w:jc w:val="both"/>
              <w:rPr>
                <w:rFonts w:ascii="Times New Roman" w:eastAsia="Calibri" w:hAnsi="Times New Roman" w:cs="Times New Roman"/>
              </w:rPr>
            </w:pPr>
          </w:p>
        </w:tc>
        <w:tc>
          <w:tcPr>
            <w:tcW w:w="2445" w:type="dxa"/>
          </w:tcPr>
          <w:p w14:paraId="3ABD028C" w14:textId="5CB56CD0"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Директорат вищої освіти та освіти дорослих</w:t>
            </w:r>
          </w:p>
        </w:tc>
        <w:tc>
          <w:tcPr>
            <w:tcW w:w="4218" w:type="dxa"/>
          </w:tcPr>
          <w:p w14:paraId="67F149B5"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b/>
              </w:rPr>
              <w:t>Враховано</w:t>
            </w:r>
            <w:r w:rsidRPr="00B913CF">
              <w:rPr>
                <w:rFonts w:ascii="Times New Roman" w:hAnsi="Times New Roman" w:cs="Times New Roman"/>
              </w:rPr>
              <w:t xml:space="preserve"> </w:t>
            </w:r>
          </w:p>
          <w:p w14:paraId="7AAE437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 пункт 3 абзац 2 </w:t>
            </w:r>
          </w:p>
          <w:p w14:paraId="00178C9B" w14:textId="0A5E971B" w:rsidR="00C82AAB" w:rsidRPr="00B913CF" w:rsidRDefault="00C82AAB" w:rsidP="00C82AAB">
            <w:pPr>
              <w:ind w:firstLine="283"/>
              <w:jc w:val="both"/>
              <w:rPr>
                <w:rFonts w:ascii="Times New Roman" w:hAnsi="Times New Roman" w:cs="Times New Roman"/>
                <w:b/>
              </w:rPr>
            </w:pPr>
            <w:r w:rsidRPr="00B913CF">
              <w:rPr>
                <w:rFonts w:ascii="Times New Roman" w:eastAsia="Calibri" w:hAnsi="Times New Roman" w:cs="Times New Roman"/>
              </w:rPr>
              <w:t xml:space="preserve">нещасний випадок – обмежена в часі подія, раптовий вплив небезпечного </w:t>
            </w:r>
            <w:proofErr w:type="spellStart"/>
            <w:r w:rsidRPr="00B913CF">
              <w:rPr>
                <w:rFonts w:ascii="Times New Roman" w:eastAsia="Calibri" w:hAnsi="Times New Roman" w:cs="Times New Roman"/>
              </w:rPr>
              <w:t>фактора</w:t>
            </w:r>
            <w:proofErr w:type="spellEnd"/>
            <w:r w:rsidRPr="00B913CF">
              <w:rPr>
                <w:rFonts w:ascii="Times New Roman" w:eastAsia="Calibri" w:hAnsi="Times New Roman" w:cs="Times New Roman"/>
              </w:rPr>
              <w:t xml:space="preserve"> чи середовища, що сталися під час освітнього процесу, внаслідок яких заподіяно шкоду здоров’ю або настала смерть здобувача освіти;</w:t>
            </w:r>
          </w:p>
        </w:tc>
      </w:tr>
      <w:tr w:rsidR="00C82AAB" w:rsidRPr="00B913CF" w14:paraId="136E50B0" w14:textId="77777777" w:rsidTr="00EC3EFE">
        <w:tc>
          <w:tcPr>
            <w:tcW w:w="562" w:type="dxa"/>
          </w:tcPr>
          <w:p w14:paraId="23300DDB"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0590585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 пункт 3 після абзацу 2 </w:t>
            </w:r>
          </w:p>
          <w:p w14:paraId="0D99A38D" w14:textId="77777777" w:rsidR="00C82AAB" w:rsidRPr="00B913CF" w:rsidRDefault="00C82AAB" w:rsidP="00C82AAB">
            <w:pPr>
              <w:ind w:firstLine="319"/>
              <w:jc w:val="both"/>
              <w:rPr>
                <w:rFonts w:ascii="Times New Roman" w:eastAsia="Calibri" w:hAnsi="Times New Roman" w:cs="Times New Roman"/>
              </w:rPr>
            </w:pPr>
          </w:p>
        </w:tc>
        <w:tc>
          <w:tcPr>
            <w:tcW w:w="4536" w:type="dxa"/>
          </w:tcPr>
          <w:p w14:paraId="5A241690"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3 після абзацу 2 додати нові абзаци із змістом:</w:t>
            </w:r>
          </w:p>
          <w:p w14:paraId="358270F3"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мікротравма (рана, пошкодження) – пошкодження, що виникає в результаті впливу невеликих за інтенсивністю зусиль і призводить до порушення функції і мікроструктури тканин людини;</w:t>
            </w:r>
          </w:p>
          <w:p w14:paraId="6833DD90" w14:textId="019F77E4" w:rsidR="000D5C3A" w:rsidRPr="00B913CF" w:rsidRDefault="00C82AAB" w:rsidP="00460436">
            <w:pPr>
              <w:ind w:firstLine="319"/>
              <w:jc w:val="both"/>
              <w:rPr>
                <w:rFonts w:ascii="Times New Roman" w:eastAsia="Calibri" w:hAnsi="Times New Roman" w:cs="Times New Roman"/>
                <w:b/>
              </w:rPr>
            </w:pPr>
            <w:r w:rsidRPr="00B913CF">
              <w:rPr>
                <w:rFonts w:ascii="Times New Roman" w:eastAsia="Calibri" w:hAnsi="Times New Roman" w:cs="Times New Roman"/>
                <w:b/>
              </w:rPr>
              <w:lastRenderedPageBreak/>
              <w:t xml:space="preserve">отруєння, або інтоксикація – порушення функцій чи ушкодження </w:t>
            </w:r>
            <w:hyperlink r:id="rId8" w:tooltip="Орган (анатомія)" w:history="1">
              <w:r w:rsidRPr="00B913CF">
                <w:rPr>
                  <w:rFonts w:ascii="Times New Roman" w:eastAsia="Calibri" w:hAnsi="Times New Roman" w:cs="Times New Roman"/>
                  <w:b/>
                </w:rPr>
                <w:t>органів</w:t>
              </w:r>
            </w:hyperlink>
            <w:r w:rsidRPr="00B913CF">
              <w:rPr>
                <w:rFonts w:ascii="Times New Roman" w:eastAsia="Calibri" w:hAnsi="Times New Roman" w:cs="Times New Roman"/>
                <w:b/>
              </w:rPr>
              <w:t xml:space="preserve"> людини внаслідок дії </w:t>
            </w:r>
            <w:hyperlink r:id="rId9" w:tooltip="Отрути" w:history="1">
              <w:r w:rsidRPr="00B913CF">
                <w:rPr>
                  <w:rFonts w:ascii="Times New Roman" w:eastAsia="Calibri" w:hAnsi="Times New Roman" w:cs="Times New Roman"/>
                  <w:b/>
                </w:rPr>
                <w:t>отрут</w:t>
              </w:r>
            </w:hyperlink>
            <w:r w:rsidRPr="00B913CF">
              <w:rPr>
                <w:rFonts w:ascii="Times New Roman" w:eastAsia="Calibri" w:hAnsi="Times New Roman" w:cs="Times New Roman"/>
                <w:b/>
              </w:rPr>
              <w:t xml:space="preserve"> чи </w:t>
            </w:r>
            <w:hyperlink r:id="rId10" w:tooltip="Токсини" w:history="1">
              <w:r w:rsidRPr="00B913CF">
                <w:rPr>
                  <w:rFonts w:ascii="Times New Roman" w:eastAsia="Calibri" w:hAnsi="Times New Roman" w:cs="Times New Roman"/>
                  <w:b/>
                </w:rPr>
                <w:t>токсинів</w:t>
              </w:r>
            </w:hyperlink>
            <w:r w:rsidRPr="00B913CF">
              <w:rPr>
                <w:rFonts w:ascii="Times New Roman" w:eastAsia="Calibri" w:hAnsi="Times New Roman" w:cs="Times New Roman"/>
                <w:b/>
              </w:rPr>
              <w:t xml:space="preserve">, що проникли в </w:t>
            </w:r>
            <w:hyperlink r:id="rId11" w:tooltip="Організм" w:history="1">
              <w:r w:rsidRPr="00B913CF">
                <w:rPr>
                  <w:rFonts w:ascii="Times New Roman" w:eastAsia="Calibri" w:hAnsi="Times New Roman" w:cs="Times New Roman"/>
                  <w:b/>
                </w:rPr>
                <w:t>організм</w:t>
              </w:r>
            </w:hyperlink>
            <w:r w:rsidRPr="00B913CF">
              <w:rPr>
                <w:rFonts w:ascii="Times New Roman" w:eastAsia="Calibri" w:hAnsi="Times New Roman" w:cs="Times New Roman"/>
                <w:b/>
              </w:rPr>
              <w:t xml:space="preserve"> чи утворилися в ньому</w:t>
            </w:r>
            <w:r w:rsidR="000D5C3A" w:rsidRPr="00B913CF">
              <w:rPr>
                <w:rFonts w:ascii="Times New Roman" w:eastAsia="Calibri" w:hAnsi="Times New Roman" w:cs="Times New Roman"/>
                <w:b/>
              </w:rPr>
              <w:t>.</w:t>
            </w:r>
          </w:p>
        </w:tc>
        <w:tc>
          <w:tcPr>
            <w:tcW w:w="2445" w:type="dxa"/>
          </w:tcPr>
          <w:p w14:paraId="28C7BB80"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 xml:space="preserve">Департамент освіти і науки виконавчого органу Київської міської ради (Київської міської державної адміністрації), Департамент освіти і науки Запорізької </w:t>
            </w:r>
            <w:r w:rsidRPr="00B913CF">
              <w:rPr>
                <w:rFonts w:ascii="Times New Roman" w:eastAsia="Calibri" w:hAnsi="Times New Roman" w:cs="Times New Roman"/>
              </w:rPr>
              <w:lastRenderedPageBreak/>
              <w:t>обласної державної адміністрації</w:t>
            </w:r>
          </w:p>
        </w:tc>
        <w:tc>
          <w:tcPr>
            <w:tcW w:w="4218" w:type="dxa"/>
          </w:tcPr>
          <w:p w14:paraId="1170DD58" w14:textId="376DE13A"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b/>
              </w:rPr>
              <w:lastRenderedPageBreak/>
              <w:t>Враховано</w:t>
            </w:r>
            <w:r w:rsidRPr="00B913CF">
              <w:rPr>
                <w:rFonts w:ascii="Times New Roman" w:hAnsi="Times New Roman" w:cs="Times New Roman"/>
              </w:rPr>
              <w:t xml:space="preserve"> </w:t>
            </w:r>
          </w:p>
          <w:p w14:paraId="31E8232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3 після абзацу 2 додати нові абзаци із змістом:</w:t>
            </w:r>
          </w:p>
          <w:p w14:paraId="31997320"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мікротравма (рана, пошкодження) – пошкодження, що виникає в результаті впливу невеликих за інтенсивністю зусиль і призводить до порушення функції і мікроструктури тканин людини;</w:t>
            </w:r>
          </w:p>
          <w:p w14:paraId="68856F28" w14:textId="525F9907" w:rsidR="00460436" w:rsidRPr="00B913CF" w:rsidRDefault="00C82AAB" w:rsidP="00460436">
            <w:pPr>
              <w:ind w:firstLine="319"/>
              <w:jc w:val="both"/>
              <w:rPr>
                <w:rFonts w:ascii="Times New Roman" w:hAnsi="Times New Roman" w:cs="Times New Roman"/>
              </w:rPr>
            </w:pPr>
            <w:r w:rsidRPr="00B913CF">
              <w:rPr>
                <w:rFonts w:ascii="Times New Roman" w:eastAsia="Calibri" w:hAnsi="Times New Roman" w:cs="Times New Roman"/>
              </w:rPr>
              <w:lastRenderedPageBreak/>
              <w:t xml:space="preserve">отруєння, або інтоксикація – порушення функцій чи ушкодження </w:t>
            </w:r>
            <w:hyperlink r:id="rId12" w:tooltip="Орган (анатомія)" w:history="1">
              <w:r w:rsidRPr="00B913CF">
                <w:rPr>
                  <w:rFonts w:ascii="Times New Roman" w:eastAsia="Calibri" w:hAnsi="Times New Roman" w:cs="Times New Roman"/>
                </w:rPr>
                <w:t>органів</w:t>
              </w:r>
            </w:hyperlink>
            <w:r w:rsidRPr="00B913CF">
              <w:rPr>
                <w:rFonts w:ascii="Times New Roman" w:eastAsia="Calibri" w:hAnsi="Times New Roman" w:cs="Times New Roman"/>
              </w:rPr>
              <w:t xml:space="preserve"> людини внаслідок дії </w:t>
            </w:r>
            <w:hyperlink r:id="rId13" w:tooltip="Отрути" w:history="1">
              <w:r w:rsidRPr="00B913CF">
                <w:rPr>
                  <w:rFonts w:ascii="Times New Roman" w:eastAsia="Calibri" w:hAnsi="Times New Roman" w:cs="Times New Roman"/>
                </w:rPr>
                <w:t>отрут</w:t>
              </w:r>
            </w:hyperlink>
            <w:r w:rsidRPr="00B913CF">
              <w:rPr>
                <w:rFonts w:ascii="Times New Roman" w:eastAsia="Calibri" w:hAnsi="Times New Roman" w:cs="Times New Roman"/>
              </w:rPr>
              <w:t xml:space="preserve"> чи </w:t>
            </w:r>
            <w:hyperlink r:id="rId14" w:tooltip="Токсини" w:history="1">
              <w:r w:rsidRPr="00B913CF">
                <w:rPr>
                  <w:rFonts w:ascii="Times New Roman" w:eastAsia="Calibri" w:hAnsi="Times New Roman" w:cs="Times New Roman"/>
                </w:rPr>
                <w:t>токсинів</w:t>
              </w:r>
            </w:hyperlink>
            <w:r w:rsidRPr="00B913CF">
              <w:rPr>
                <w:rFonts w:ascii="Times New Roman" w:eastAsia="Calibri" w:hAnsi="Times New Roman" w:cs="Times New Roman"/>
              </w:rPr>
              <w:t xml:space="preserve">, що проникли в </w:t>
            </w:r>
            <w:hyperlink r:id="rId15" w:tooltip="Організм" w:history="1">
              <w:r w:rsidRPr="00B913CF">
                <w:rPr>
                  <w:rFonts w:ascii="Times New Roman" w:eastAsia="Calibri" w:hAnsi="Times New Roman" w:cs="Times New Roman"/>
                </w:rPr>
                <w:t>організм</w:t>
              </w:r>
            </w:hyperlink>
            <w:r w:rsidRPr="00B913CF">
              <w:rPr>
                <w:rFonts w:ascii="Times New Roman" w:eastAsia="Calibri" w:hAnsi="Times New Roman" w:cs="Times New Roman"/>
              </w:rPr>
              <w:t xml:space="preserve"> чи утворилися в ньому</w:t>
            </w:r>
            <w:r w:rsidR="00460436" w:rsidRPr="00B913CF">
              <w:rPr>
                <w:rFonts w:ascii="Times New Roman" w:eastAsia="Calibri" w:hAnsi="Times New Roman" w:cs="Times New Roman"/>
              </w:rPr>
              <w:t>.</w:t>
            </w:r>
          </w:p>
          <w:p w14:paraId="66E251F0" w14:textId="02253398" w:rsidR="00C82AAB" w:rsidRPr="00B913CF" w:rsidRDefault="00C82AAB" w:rsidP="00C82AAB">
            <w:pPr>
              <w:ind w:firstLine="319"/>
              <w:jc w:val="both"/>
              <w:rPr>
                <w:rFonts w:ascii="Times New Roman" w:hAnsi="Times New Roman" w:cs="Times New Roman"/>
              </w:rPr>
            </w:pPr>
          </w:p>
        </w:tc>
      </w:tr>
      <w:tr w:rsidR="00C82AAB" w:rsidRPr="00B913CF" w14:paraId="65F5AAB1" w14:textId="77777777" w:rsidTr="00EC3EFE">
        <w:tc>
          <w:tcPr>
            <w:tcW w:w="562" w:type="dxa"/>
          </w:tcPr>
          <w:p w14:paraId="0A1A2404"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27E46A2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3 абзац 3</w:t>
            </w:r>
          </w:p>
          <w:p w14:paraId="00C8EC3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Інші терміни вживаються у значеннях, наведених у </w:t>
            </w:r>
            <w:r w:rsidRPr="00B913CF">
              <w:rPr>
                <w:rFonts w:ascii="Times New Roman" w:eastAsia="Calibri" w:hAnsi="Times New Roman" w:cs="Times New Roman"/>
                <w:i/>
              </w:rPr>
              <w:t xml:space="preserve">Законах </w:t>
            </w:r>
            <w:r w:rsidRPr="00B913CF">
              <w:rPr>
                <w:rFonts w:ascii="Times New Roman" w:eastAsia="Calibri" w:hAnsi="Times New Roman" w:cs="Times New Roman"/>
              </w:rPr>
              <w:t xml:space="preserve">України «Про освіту», «Про охорону праці», Порядку розслідування нещасних випадків на виробництві та інших нормативно-правових актах з </w:t>
            </w:r>
            <w:r w:rsidRPr="00B913CF">
              <w:rPr>
                <w:rFonts w:ascii="Times New Roman" w:eastAsia="Calibri" w:hAnsi="Times New Roman" w:cs="Times New Roman"/>
                <w:i/>
              </w:rPr>
              <w:t>цих питань.</w:t>
            </w:r>
          </w:p>
        </w:tc>
        <w:tc>
          <w:tcPr>
            <w:tcW w:w="4536" w:type="dxa"/>
          </w:tcPr>
          <w:p w14:paraId="371B3E4B" w14:textId="2571C362"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 пункт 3 абзац 3 </w:t>
            </w:r>
          </w:p>
          <w:p w14:paraId="2B319931" w14:textId="34FED5A4"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Інші терміни вживаються у значеннях, наведених у </w:t>
            </w:r>
            <w:r w:rsidRPr="00B913CF">
              <w:rPr>
                <w:rFonts w:ascii="Times New Roman" w:eastAsia="Calibri" w:hAnsi="Times New Roman" w:cs="Times New Roman"/>
                <w:b/>
              </w:rPr>
              <w:t>законах</w:t>
            </w:r>
            <w:r w:rsidRPr="00B913CF">
              <w:rPr>
                <w:rFonts w:ascii="Times New Roman" w:eastAsia="Calibri" w:hAnsi="Times New Roman" w:cs="Times New Roman"/>
              </w:rPr>
              <w:t xml:space="preserve"> України «Про освіту», «Про охорону праці», </w:t>
            </w:r>
            <w:r w:rsidRPr="00B913CF">
              <w:rPr>
                <w:rFonts w:ascii="Times New Roman" w:eastAsia="Calibri" w:hAnsi="Times New Roman" w:cs="Times New Roman"/>
                <w:b/>
              </w:rPr>
              <w:t xml:space="preserve">«Про дорожній рух», Кодексі цивільного захисту України, </w:t>
            </w:r>
            <w:r w:rsidRPr="00B913CF">
              <w:rPr>
                <w:rFonts w:ascii="Times New Roman" w:eastAsia="Calibri" w:hAnsi="Times New Roman" w:cs="Times New Roman"/>
              </w:rPr>
              <w:t xml:space="preserve"> Порядку розслідування нещасних випадків на виробництві та інших нормативно-правових актах з </w:t>
            </w:r>
            <w:r w:rsidRPr="00B913CF">
              <w:rPr>
                <w:rFonts w:ascii="Times New Roman" w:eastAsia="Calibri" w:hAnsi="Times New Roman" w:cs="Times New Roman"/>
                <w:b/>
              </w:rPr>
              <w:t>питань охорони праці та безпеки життєдіяльності</w:t>
            </w:r>
            <w:r w:rsidRPr="00B913CF">
              <w:rPr>
                <w:rFonts w:ascii="Times New Roman" w:eastAsia="Calibri" w:hAnsi="Times New Roman" w:cs="Times New Roman"/>
              </w:rPr>
              <w:t>.</w:t>
            </w:r>
          </w:p>
        </w:tc>
        <w:tc>
          <w:tcPr>
            <w:tcW w:w="2445" w:type="dxa"/>
          </w:tcPr>
          <w:p w14:paraId="28CEB8DB"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Інститут модернізації змісту освіти</w:t>
            </w:r>
          </w:p>
        </w:tc>
        <w:tc>
          <w:tcPr>
            <w:tcW w:w="4218" w:type="dxa"/>
          </w:tcPr>
          <w:p w14:paraId="1D966B0C" w14:textId="630D33D9"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b/>
              </w:rPr>
              <w:t>Враховано</w:t>
            </w:r>
            <w:r w:rsidRPr="00B913CF">
              <w:rPr>
                <w:rFonts w:ascii="Times New Roman" w:hAnsi="Times New Roman" w:cs="Times New Roman"/>
              </w:rPr>
              <w:t xml:space="preserve"> </w:t>
            </w:r>
          </w:p>
          <w:p w14:paraId="2E957BC2"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 пункт 3 абзац 3 </w:t>
            </w:r>
          </w:p>
          <w:p w14:paraId="37B9977F" w14:textId="2D71674C"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Інші терміни вживаються у значеннях, наведених у законах України «Про освіту», «Про охорону праці», «Про дорожній рух», Кодексі цивільного захисту України, Порядку розслідування нещасних випадків на виробництві та інших нормативно-правових актах з питань охорони праці та безпеки життєдіяльності.</w:t>
            </w:r>
          </w:p>
        </w:tc>
      </w:tr>
      <w:tr w:rsidR="00C82AAB" w:rsidRPr="00B913CF" w14:paraId="4E124829" w14:textId="77777777" w:rsidTr="00EC3EFE">
        <w:tc>
          <w:tcPr>
            <w:tcW w:w="562" w:type="dxa"/>
          </w:tcPr>
          <w:p w14:paraId="1CA2340D"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15B391D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4</w:t>
            </w:r>
          </w:p>
          <w:p w14:paraId="24EECB0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4. Розслідуванню підлягають нещасні випадки, що трапилися із здобувачами освіти під час освітнього процесу і призвели до тимчасового (більш як на один робочий (навчальний) день залежно від типу та організації роботи закладу освіти) або стійкого погіршення стану здоров’я чи їх смерті, а саме: </w:t>
            </w:r>
          </w:p>
          <w:p w14:paraId="77EEE6C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травми через нанесення ушкоджень різного походження, отруєння, теплові удари, опіки, обмороження, утоплення, ураження електричним струмом, блискавкою;</w:t>
            </w:r>
          </w:p>
          <w:p w14:paraId="2317BB4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інші ушкодження, отримані внаслідок аварій, пожеж, стихійного лиха (землетруси, зсуви, повені, урагани, інші надзвичайні події), контакту з представниками тваринного та рослинного світу.</w:t>
            </w:r>
          </w:p>
        </w:tc>
        <w:tc>
          <w:tcPr>
            <w:tcW w:w="4536" w:type="dxa"/>
          </w:tcPr>
          <w:p w14:paraId="6078771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 пункт 4</w:t>
            </w:r>
          </w:p>
          <w:p w14:paraId="087EC26C"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4. Розслідуванню підлягають нещасні випадки, що трапилися із здобувачами освіти під час освітнього процесу і призвели до тимчасового (більш як на один робочий (навчальний) день залежно від типу та організації роботи закладу освіти) або стійкого погіршення стану здоров’я чи їх смерті, а саме: </w:t>
            </w:r>
          </w:p>
          <w:p w14:paraId="01F55AC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травми через нанесення ушкоджень різного походження, отруєння, теплові удари, опіки, обмороження, утоплення, ураження електричним струмом, блискавкою;</w:t>
            </w:r>
          </w:p>
          <w:p w14:paraId="3CA7C727"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гостре професійне отруєння отримане в наслідок захворювання що </w:t>
            </w:r>
            <w:proofErr w:type="spellStart"/>
            <w:r w:rsidRPr="00B913CF">
              <w:rPr>
                <w:rFonts w:ascii="Times New Roman" w:eastAsia="Calibri" w:hAnsi="Times New Roman" w:cs="Times New Roman"/>
                <w:b/>
              </w:rPr>
              <w:t>виникло</w:t>
            </w:r>
            <w:proofErr w:type="spellEnd"/>
            <w:r w:rsidRPr="00B913CF">
              <w:rPr>
                <w:rFonts w:ascii="Times New Roman" w:eastAsia="Calibri" w:hAnsi="Times New Roman" w:cs="Times New Roman"/>
                <w:b/>
              </w:rPr>
              <w:t xml:space="preserve"> після </w:t>
            </w:r>
            <w:r w:rsidRPr="00B913CF">
              <w:rPr>
                <w:rFonts w:ascii="Times New Roman" w:eastAsia="Calibri" w:hAnsi="Times New Roman" w:cs="Times New Roman"/>
                <w:b/>
              </w:rPr>
              <w:lastRenderedPageBreak/>
              <w:t>однократного впливу на здобувача освіти шкідливої речовини (речовин);</w:t>
            </w:r>
          </w:p>
          <w:p w14:paraId="0B8FF49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b/>
              </w:rPr>
              <w:t xml:space="preserve">гостре професійне захворювання отримане в наслідок захворювання що </w:t>
            </w:r>
            <w:proofErr w:type="spellStart"/>
            <w:r w:rsidRPr="00B913CF">
              <w:rPr>
                <w:rFonts w:ascii="Times New Roman" w:eastAsia="Calibri" w:hAnsi="Times New Roman" w:cs="Times New Roman"/>
                <w:b/>
              </w:rPr>
              <w:t>виникло</w:t>
            </w:r>
            <w:proofErr w:type="spellEnd"/>
            <w:r w:rsidRPr="00B913CF">
              <w:rPr>
                <w:rFonts w:ascii="Times New Roman" w:eastAsia="Calibri" w:hAnsi="Times New Roman" w:cs="Times New Roman"/>
                <w:b/>
              </w:rPr>
              <w:t xml:space="preserve"> після однократного (протягом не більше як одного учбового дня) впливу шкідливих факторів фізичного, біологічного та хімічного характеру;</w:t>
            </w:r>
          </w:p>
          <w:p w14:paraId="4ACED1FD" w14:textId="6F00E59F" w:rsidR="00C82AAB" w:rsidRPr="00B913CF" w:rsidRDefault="00C82AAB" w:rsidP="00B758D8">
            <w:pPr>
              <w:ind w:firstLine="319"/>
              <w:jc w:val="both"/>
              <w:rPr>
                <w:rFonts w:ascii="Times New Roman" w:eastAsia="Calibri" w:hAnsi="Times New Roman" w:cs="Times New Roman"/>
              </w:rPr>
            </w:pPr>
            <w:r w:rsidRPr="00B913CF">
              <w:rPr>
                <w:rFonts w:ascii="Times New Roman" w:eastAsia="Calibri" w:hAnsi="Times New Roman" w:cs="Times New Roman"/>
              </w:rPr>
              <w:t>інші ушкодження, отримані внаслідок аварій, пожеж, стихійного лиха (землетруси, зсуви, повені, урагани, інші надзвичайні події), контакту з представниками тваринного та рослинного світу.</w:t>
            </w:r>
          </w:p>
        </w:tc>
        <w:tc>
          <w:tcPr>
            <w:tcW w:w="2445" w:type="dxa"/>
          </w:tcPr>
          <w:p w14:paraId="7B5AA25C" w14:textId="77777777" w:rsidR="00C82AAB" w:rsidRPr="00B913CF" w:rsidRDefault="00C82AAB" w:rsidP="00C82AAB">
            <w:pPr>
              <w:jc w:val="center"/>
              <w:rPr>
                <w:rFonts w:ascii="Times New Roman" w:hAnsi="Times New Roman" w:cs="Times New Roman"/>
              </w:rPr>
            </w:pPr>
            <w:r w:rsidRPr="00B913CF">
              <w:rPr>
                <w:rFonts w:ascii="Times New Roman" w:eastAsia="Calibri" w:hAnsi="Times New Roman" w:cs="Times New Roman"/>
              </w:rPr>
              <w:lastRenderedPageBreak/>
              <w:t>Навчально-методичний центр професійно-технічної освіти у Дніпропетровській області</w:t>
            </w:r>
          </w:p>
        </w:tc>
        <w:tc>
          <w:tcPr>
            <w:tcW w:w="4218" w:type="dxa"/>
          </w:tcPr>
          <w:p w14:paraId="5F13A040" w14:textId="48B37C7B"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0EF7A8C5"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Здобувачі освіти не є працівниками.</w:t>
            </w:r>
          </w:p>
        </w:tc>
      </w:tr>
      <w:tr w:rsidR="00C82AAB" w:rsidRPr="00B913CF" w14:paraId="4E3FF6D2" w14:textId="77777777" w:rsidTr="00EC3EFE">
        <w:tc>
          <w:tcPr>
            <w:tcW w:w="562" w:type="dxa"/>
          </w:tcPr>
          <w:p w14:paraId="2E672862"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46850920"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4</w:t>
            </w:r>
          </w:p>
          <w:p w14:paraId="78BBDC1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4. Розслідуванню підлягають нещасні випадки, що трапилися із здобувачами освіти під час освітнього процесу і призвели до тимчасового </w:t>
            </w:r>
            <w:r w:rsidRPr="00B913CF">
              <w:rPr>
                <w:rFonts w:ascii="Times New Roman" w:eastAsia="Calibri" w:hAnsi="Times New Roman" w:cs="Times New Roman"/>
                <w:i/>
              </w:rPr>
              <w:t>(</w:t>
            </w:r>
            <w:r w:rsidRPr="00B913CF">
              <w:rPr>
                <w:rFonts w:ascii="Times New Roman" w:eastAsia="Calibri" w:hAnsi="Times New Roman" w:cs="Times New Roman"/>
              </w:rPr>
              <w:t xml:space="preserve">більш як на один робочий </w:t>
            </w:r>
            <w:r w:rsidRPr="00B913CF">
              <w:rPr>
                <w:rFonts w:ascii="Times New Roman" w:eastAsia="Calibri" w:hAnsi="Times New Roman" w:cs="Times New Roman"/>
                <w:i/>
              </w:rPr>
              <w:t>(навчальний) день залежно від типу та організації роботи закладу освіти)</w:t>
            </w:r>
            <w:r w:rsidRPr="00B913CF">
              <w:rPr>
                <w:rFonts w:ascii="Times New Roman" w:eastAsia="Calibri" w:hAnsi="Times New Roman" w:cs="Times New Roman"/>
              </w:rPr>
              <w:t xml:space="preserve"> або стійкого погіршення стану здоров’я чи їх смерті, а саме:</w:t>
            </w:r>
          </w:p>
        </w:tc>
        <w:tc>
          <w:tcPr>
            <w:tcW w:w="4536" w:type="dxa"/>
          </w:tcPr>
          <w:p w14:paraId="59F6C1B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4</w:t>
            </w:r>
          </w:p>
          <w:p w14:paraId="6A731473"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 xml:space="preserve">4. Розслідуванню підлягають нещасні вигадки, що трапилися із здобувачами освіти під час освітнього процесу і призвели до тимчасового </w:t>
            </w:r>
            <w:r w:rsidRPr="00B913CF">
              <w:rPr>
                <w:rFonts w:ascii="Times New Roman" w:eastAsia="Calibri" w:hAnsi="Times New Roman" w:cs="Times New Roman"/>
                <w:b/>
              </w:rPr>
              <w:t xml:space="preserve">більш як на один робочий (навчальний) день, залежно від типу і організації роботи закладу освіти, або до необхідності звільнення здобувача освіти від певних видів діяльності, зокрема занять на </w:t>
            </w:r>
            <w:proofErr w:type="spellStart"/>
            <w:r w:rsidRPr="00B913CF">
              <w:rPr>
                <w:rFonts w:ascii="Times New Roman" w:eastAsia="Calibri" w:hAnsi="Times New Roman" w:cs="Times New Roman"/>
                <w:b/>
              </w:rPr>
              <w:t>уроках</w:t>
            </w:r>
            <w:proofErr w:type="spellEnd"/>
            <w:r w:rsidRPr="00B913CF">
              <w:rPr>
                <w:rFonts w:ascii="Times New Roman" w:eastAsia="Calibri" w:hAnsi="Times New Roman" w:cs="Times New Roman"/>
                <w:b/>
              </w:rPr>
              <w:t xml:space="preserve"> фізичної культури, (трудового навчання тощо)</w:t>
            </w:r>
            <w:r w:rsidRPr="00B913CF">
              <w:rPr>
                <w:rFonts w:ascii="Times New Roman" w:eastAsia="Calibri" w:hAnsi="Times New Roman" w:cs="Times New Roman"/>
              </w:rPr>
              <w:t xml:space="preserve"> або стійкого погіршення стану здоров’я чи їх смерті, а саме:</w:t>
            </w:r>
          </w:p>
        </w:tc>
        <w:tc>
          <w:tcPr>
            <w:tcW w:w="2445" w:type="dxa"/>
          </w:tcPr>
          <w:p w14:paraId="5BE460BC" w14:textId="77777777" w:rsidR="00C82AAB" w:rsidRPr="00B913CF" w:rsidRDefault="00C82AAB" w:rsidP="00C82AAB">
            <w:pPr>
              <w:jc w:val="center"/>
              <w:rPr>
                <w:rFonts w:ascii="Times New Roman" w:hAnsi="Times New Roman" w:cs="Times New Roman"/>
                <w:color w:val="000000"/>
              </w:rPr>
            </w:pPr>
            <w:r w:rsidRPr="00B913CF">
              <w:rPr>
                <w:rFonts w:ascii="Times New Roman" w:hAnsi="Times New Roman" w:cs="Times New Roman"/>
                <w:color w:val="000000"/>
              </w:rPr>
              <w:t xml:space="preserve">Управління освіти і науки Черкаської </w:t>
            </w:r>
            <w:r w:rsidRPr="00B913CF">
              <w:rPr>
                <w:rFonts w:ascii="Times New Roman" w:eastAsia="Calibri" w:hAnsi="Times New Roman" w:cs="Times New Roman"/>
              </w:rPr>
              <w:t>обласної державної адміністрації</w:t>
            </w:r>
          </w:p>
        </w:tc>
        <w:tc>
          <w:tcPr>
            <w:tcW w:w="4218" w:type="dxa"/>
          </w:tcPr>
          <w:p w14:paraId="635FE7C8" w14:textId="77777777" w:rsidR="00C82AAB" w:rsidRPr="00B913CF" w:rsidRDefault="00C82AAB" w:rsidP="00C82AAB">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714BDB8A" w14:textId="77777777" w:rsidR="00C82AAB" w:rsidRPr="00B913CF" w:rsidRDefault="00C82AAB" w:rsidP="00C82AAB">
            <w:pPr>
              <w:ind w:firstLine="283"/>
              <w:jc w:val="both"/>
              <w:rPr>
                <w:rFonts w:ascii="Times New Roman" w:eastAsia="Calibri" w:hAnsi="Times New Roman" w:cs="Times New Roman"/>
              </w:rPr>
            </w:pPr>
            <w:r w:rsidRPr="00B913CF">
              <w:rPr>
                <w:rFonts w:ascii="Times New Roman" w:eastAsia="Calibri" w:hAnsi="Times New Roman" w:cs="Times New Roman"/>
              </w:rPr>
              <w:t>незначні травми реєструються в Журналі мікротравм, що сталися із здобувачами освіти (пункт 20 розділу ІІ Положення).</w:t>
            </w:r>
          </w:p>
          <w:p w14:paraId="06322EF4" w14:textId="4A2D7B24" w:rsidR="00C82AAB" w:rsidRPr="00B913CF" w:rsidRDefault="00C82AAB" w:rsidP="00C82AAB">
            <w:pPr>
              <w:ind w:firstLine="283"/>
              <w:jc w:val="both"/>
              <w:rPr>
                <w:rFonts w:ascii="Times New Roman" w:eastAsia="Calibri" w:hAnsi="Times New Roman" w:cs="Times New Roman"/>
              </w:rPr>
            </w:pPr>
            <w:r w:rsidRPr="00B913CF">
              <w:rPr>
                <w:rFonts w:ascii="Times New Roman" w:eastAsia="Calibri" w:hAnsi="Times New Roman" w:cs="Times New Roman"/>
              </w:rPr>
              <w:t>Довідка лікувально-профілактичного закладу про звільнення від уроків фізичної культури, (трудового навчання тощо) не є підставою для розслідування нещасного випадку під час освітнього процесу.</w:t>
            </w:r>
          </w:p>
        </w:tc>
      </w:tr>
      <w:tr w:rsidR="00C82AAB" w:rsidRPr="00B913CF" w14:paraId="6DA2EB30" w14:textId="77777777" w:rsidTr="00EC3EFE">
        <w:tc>
          <w:tcPr>
            <w:tcW w:w="562" w:type="dxa"/>
          </w:tcPr>
          <w:p w14:paraId="06ECA844"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3FFFE13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перший</w:t>
            </w:r>
          </w:p>
          <w:p w14:paraId="5670C54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5. Розслідуванню підлягають нещасні випадки, що сталися:</w:t>
            </w:r>
          </w:p>
          <w:p w14:paraId="3F4C8EF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під час проведення навчальних занять (лекцій, уроків, практичних, лабораторних занять, інших занять та в перервах між ними) відповідно до </w:t>
            </w:r>
            <w:r w:rsidRPr="00B913CF">
              <w:rPr>
                <w:rFonts w:ascii="Times New Roman" w:eastAsia="Calibri" w:hAnsi="Times New Roman" w:cs="Times New Roman"/>
              </w:rPr>
              <w:lastRenderedPageBreak/>
              <w:t>навчальних, виробничих i наукових планів та розкладу занять;</w:t>
            </w:r>
          </w:p>
        </w:tc>
        <w:tc>
          <w:tcPr>
            <w:tcW w:w="4536" w:type="dxa"/>
          </w:tcPr>
          <w:p w14:paraId="77150AE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 пункт 5 абзац перший</w:t>
            </w:r>
          </w:p>
          <w:p w14:paraId="7D4FCE60" w14:textId="77777777" w:rsidR="00C82AAB" w:rsidRPr="00B913CF" w:rsidRDefault="00C82AAB" w:rsidP="00C82AAB">
            <w:pPr>
              <w:spacing w:line="288" w:lineRule="auto"/>
              <w:ind w:firstLine="319"/>
              <w:jc w:val="both"/>
              <w:rPr>
                <w:rFonts w:ascii="Times New Roman" w:eastAsia="Calibri" w:hAnsi="Times New Roman" w:cs="Times New Roman"/>
              </w:rPr>
            </w:pPr>
            <w:r w:rsidRPr="00B913CF">
              <w:rPr>
                <w:rFonts w:ascii="Times New Roman" w:eastAsia="Calibri" w:hAnsi="Times New Roman" w:cs="Times New Roman"/>
              </w:rPr>
              <w:t>5. Розслідуванню підлягають нещасні випадки, що сталися:</w:t>
            </w:r>
          </w:p>
          <w:p w14:paraId="79AD3B52"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під час проведення навчальних занять (лекцій, уроків, практичних, лабораторних занять, </w:t>
            </w:r>
            <w:r w:rsidRPr="00B913CF">
              <w:rPr>
                <w:rFonts w:ascii="Times New Roman" w:eastAsia="Calibri" w:hAnsi="Times New Roman" w:cs="Times New Roman"/>
                <w:b/>
              </w:rPr>
              <w:t>виробничої практики,</w:t>
            </w:r>
            <w:r w:rsidRPr="00B913CF">
              <w:rPr>
                <w:rFonts w:ascii="Times New Roman" w:eastAsia="Calibri" w:hAnsi="Times New Roman" w:cs="Times New Roman"/>
              </w:rPr>
              <w:t xml:space="preserve"> інших занять та в перервах між ними) відповідно до </w:t>
            </w:r>
            <w:r w:rsidRPr="00B913CF">
              <w:rPr>
                <w:rFonts w:ascii="Times New Roman" w:eastAsia="Calibri" w:hAnsi="Times New Roman" w:cs="Times New Roman"/>
              </w:rPr>
              <w:lastRenderedPageBreak/>
              <w:t>навчальних, виробничих i наукових планів та розкладу занять;</w:t>
            </w:r>
          </w:p>
        </w:tc>
        <w:tc>
          <w:tcPr>
            <w:tcW w:w="2445" w:type="dxa"/>
          </w:tcPr>
          <w:p w14:paraId="05C9C223" w14:textId="77777777" w:rsidR="00C82AAB" w:rsidRPr="00B913CF" w:rsidRDefault="00C82AAB" w:rsidP="00C82AAB">
            <w:pPr>
              <w:jc w:val="center"/>
              <w:rPr>
                <w:rFonts w:ascii="Times New Roman" w:hAnsi="Times New Roman" w:cs="Times New Roman"/>
              </w:rPr>
            </w:pPr>
            <w:r w:rsidRPr="00B913CF">
              <w:rPr>
                <w:rFonts w:ascii="Times New Roman" w:eastAsia="Calibri" w:hAnsi="Times New Roman" w:cs="Times New Roman"/>
              </w:rPr>
              <w:lastRenderedPageBreak/>
              <w:t>Навчально-методичний центр професійно-технічної освіти у Дніпропетровській області</w:t>
            </w:r>
          </w:p>
        </w:tc>
        <w:tc>
          <w:tcPr>
            <w:tcW w:w="4218" w:type="dxa"/>
          </w:tcPr>
          <w:p w14:paraId="28296A3F" w14:textId="77777777" w:rsidR="00C82AAB" w:rsidRPr="00B913CF" w:rsidRDefault="00C82AAB" w:rsidP="00C82AAB">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57DDA8D5"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Особливості розслідування нещасних випадків під час виробничого навчання, практики або виконання робіт на підприємстві, в установі, організації визначено у пунктах 15 та 16 цього Положення.</w:t>
            </w:r>
          </w:p>
        </w:tc>
      </w:tr>
      <w:tr w:rsidR="00C82AAB" w:rsidRPr="00B913CF" w14:paraId="316CA109" w14:textId="77777777" w:rsidTr="00EC3EFE">
        <w:tc>
          <w:tcPr>
            <w:tcW w:w="562" w:type="dxa"/>
          </w:tcPr>
          <w:p w14:paraId="1E257B4A"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1EF77A4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перший</w:t>
            </w:r>
          </w:p>
          <w:p w14:paraId="171A0E8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5. Розслідуванню підлягають нещасні випадки, що сталися:</w:t>
            </w:r>
          </w:p>
          <w:p w14:paraId="5DACB8C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під час проведення навчальних занять (лекцій, уроків, практичних, лабораторних занять, інших занять та в перервах між ними) відповідно до навчальних, виробничих i наукових планів та розкладу занять;</w:t>
            </w:r>
          </w:p>
        </w:tc>
        <w:tc>
          <w:tcPr>
            <w:tcW w:w="4536" w:type="dxa"/>
          </w:tcPr>
          <w:p w14:paraId="463A3CD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додати час знаходження на території закладу освіти перед початком занять та після їх закінчення, які вважаються освітнім процесом і потребують організації роботи комісії та складання акту</w:t>
            </w:r>
          </w:p>
        </w:tc>
        <w:tc>
          <w:tcPr>
            <w:tcW w:w="2445" w:type="dxa"/>
          </w:tcPr>
          <w:p w14:paraId="433C7F3C"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02EA020F" w14:textId="77777777" w:rsidR="00C82AAB" w:rsidRPr="00B913CF" w:rsidRDefault="00C82AAB" w:rsidP="00C82AAB">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665DA415"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Розслідуванню підлягають нещасні випадки, що сталися із здобувачами освіти під час освітнього процесу, який здійснюється відповідно до наказу (розпорядження), навчального, виробничого i наукового плану та розкладу занять закладу освіти.</w:t>
            </w:r>
          </w:p>
        </w:tc>
      </w:tr>
      <w:tr w:rsidR="00C82AAB" w:rsidRPr="00B913CF" w14:paraId="5B998F4E" w14:textId="77777777" w:rsidTr="00EC3EFE">
        <w:tc>
          <w:tcPr>
            <w:tcW w:w="562" w:type="dxa"/>
          </w:tcPr>
          <w:p w14:paraId="2F6A93DD"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26B7449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четвертий та шостий</w:t>
            </w:r>
          </w:p>
          <w:p w14:paraId="5FCF8E1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5. Розслідуванню підлягають нещасні випадки, що сталися:</w:t>
            </w:r>
          </w:p>
          <w:p w14:paraId="388A6FB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w:t>
            </w:r>
          </w:p>
          <w:p w14:paraId="31EC2F72"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під час проведення позакласних, позашкільних та інших заходів у вихідні, святкові та канікулярні дні, якщо ці заходи здійснюються під безпосереднім керівництвом працівника закладу освіти (викладача, вчителя, вихователя, класного керівника, майстра виробничого навчання тощо) або іншої особи, яка призначена наказом керівника закладу освіти за його згодою;</w:t>
            </w:r>
          </w:p>
          <w:p w14:paraId="4CE5073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w:t>
            </w:r>
          </w:p>
          <w:p w14:paraId="095200C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під час роботи у шкільних лiсництвах, на навчально-дослідних ділянках закладу освіти;</w:t>
            </w:r>
          </w:p>
          <w:p w14:paraId="29F39BB2"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w:t>
            </w:r>
          </w:p>
        </w:tc>
        <w:tc>
          <w:tcPr>
            <w:tcW w:w="4536" w:type="dxa"/>
          </w:tcPr>
          <w:p w14:paraId="01A8BC42"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четвертий та шостий</w:t>
            </w:r>
          </w:p>
          <w:p w14:paraId="414AD31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b/>
              </w:rPr>
              <w:t>під час роботи у шкільних лiсництвах, на навчально-дослідних ділянках закладу освіти,</w:t>
            </w:r>
            <w:r w:rsidRPr="00B913CF">
              <w:rPr>
                <w:rFonts w:ascii="Times New Roman" w:eastAsia="Calibri" w:hAnsi="Times New Roman" w:cs="Times New Roman"/>
              </w:rPr>
              <w:t xml:space="preserve"> проведення позакласних, позашкільних та інших заходів у вихідні, святкові та канікулярні дні, якщо ці заходи здійснюються під безпосереднім керівництвом працівника закладу освіти (викладача, вчителя, вихователя, класного керівника, майстра виробничого навчання тощо) або іншої особи, яка призначена наказом керівника закладу освіти за його згодою;</w:t>
            </w:r>
          </w:p>
        </w:tc>
        <w:tc>
          <w:tcPr>
            <w:tcW w:w="2445" w:type="dxa"/>
          </w:tcPr>
          <w:p w14:paraId="6E920701"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7323A640" w14:textId="77777777" w:rsidR="00C82AAB" w:rsidRPr="00B913CF" w:rsidRDefault="00C82AAB" w:rsidP="00C82AAB">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39ADCCE0"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Роботи у шкільних лiсництвах, на навчально-дослідних ділянках закладу освіти проводяться відповідно до навчального, виробничого i наукового плану та розкладу занять закладу освіти й не відноситься до позашкільної роботи.</w:t>
            </w:r>
          </w:p>
        </w:tc>
      </w:tr>
      <w:tr w:rsidR="00C82AAB" w:rsidRPr="00B913CF" w14:paraId="36F0B398" w14:textId="77777777" w:rsidTr="00EC3EFE">
        <w:tc>
          <w:tcPr>
            <w:tcW w:w="562" w:type="dxa"/>
          </w:tcPr>
          <w:p w14:paraId="2D1B8CB0"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14F0FE4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четвертий</w:t>
            </w:r>
          </w:p>
          <w:p w14:paraId="5350C0E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під час проведення позакласних, позашкільних та інших заходів у вихідні, святкові та канікулярні дні, якщо ці заходи здійснюються під безпосереднім керівництвом працівника закладу освіти (викладача, вчителя, вихователя, класного керівника, майстра виробничого навчання тощо) або іншої особи, яка призначена наказом керівника закладу освіти за його згодою;</w:t>
            </w:r>
          </w:p>
          <w:p w14:paraId="5C04DD2B" w14:textId="3AF136E0" w:rsidR="00C82AAB" w:rsidRPr="00B913CF" w:rsidRDefault="00C82AAB" w:rsidP="00C82AAB">
            <w:pPr>
              <w:ind w:firstLine="319"/>
              <w:jc w:val="both"/>
              <w:rPr>
                <w:rFonts w:ascii="Times New Roman" w:eastAsia="Calibri" w:hAnsi="Times New Roman" w:cs="Times New Roman"/>
              </w:rPr>
            </w:pPr>
          </w:p>
        </w:tc>
        <w:tc>
          <w:tcPr>
            <w:tcW w:w="4536" w:type="dxa"/>
          </w:tcPr>
          <w:p w14:paraId="41A59B8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четвертий</w:t>
            </w:r>
          </w:p>
          <w:p w14:paraId="15ACC4F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під час проведення позакласних, позашкільних та інших заходів у вихідні, святкові та канікулярні дні, якщо ці заходи здійснюються під безпосереднім керівництвом працівника закладу освіти (викладача, вчителя, вихователя, класного керівника, майстра виробничого навчання, </w:t>
            </w:r>
            <w:r w:rsidRPr="00B913CF">
              <w:rPr>
                <w:rFonts w:ascii="Times New Roman" w:eastAsia="Calibri" w:hAnsi="Times New Roman" w:cs="Times New Roman"/>
                <w:b/>
              </w:rPr>
              <w:t>тренера</w:t>
            </w:r>
            <w:r w:rsidRPr="00B913CF">
              <w:rPr>
                <w:rFonts w:ascii="Times New Roman" w:eastAsia="Calibri" w:hAnsi="Times New Roman" w:cs="Times New Roman"/>
              </w:rPr>
              <w:t xml:space="preserve"> тощо) або іншої особи, яка призначена наказом керівника закладу освіти за його згодою;</w:t>
            </w:r>
          </w:p>
          <w:p w14:paraId="306D9F74" w14:textId="77777777" w:rsidR="00C82AAB" w:rsidRPr="00B913CF" w:rsidRDefault="00C82AAB" w:rsidP="00B758D8">
            <w:pPr>
              <w:ind w:firstLine="319"/>
              <w:jc w:val="both"/>
              <w:rPr>
                <w:rFonts w:ascii="Times New Roman" w:eastAsia="Calibri" w:hAnsi="Times New Roman" w:cs="Times New Roman"/>
              </w:rPr>
            </w:pPr>
          </w:p>
        </w:tc>
        <w:tc>
          <w:tcPr>
            <w:tcW w:w="2445" w:type="dxa"/>
          </w:tcPr>
          <w:p w14:paraId="788AF649"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Управління освіти, науки, молоді та спорту Кіровоградської обласної державної адміністрації</w:t>
            </w:r>
          </w:p>
        </w:tc>
        <w:tc>
          <w:tcPr>
            <w:tcW w:w="4218" w:type="dxa"/>
          </w:tcPr>
          <w:p w14:paraId="061743DC" w14:textId="77777777" w:rsidR="00C82AAB" w:rsidRPr="00B913CF" w:rsidRDefault="00C82AAB" w:rsidP="00C82AAB">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459313C8"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 xml:space="preserve">Відповідно до Типових штатних нормативів закладів загальної середньої освіти, що затверджено наказом Міністерства освіти і науки України від 06.12.2010 № 1205, зареєстровано в Міністерстві юстиції України 22 грудня 2010 р. за № 1308/18603, посада тренера не передбачена. </w:t>
            </w:r>
          </w:p>
          <w:p w14:paraId="366AB6B9" w14:textId="39973006"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Якщо посади тренера, інструктора, інспектора та інші введені до штатного розпису закладу освіти, то такі посади маються на увазі під словом “тощо” та не потребують окремого зазначення.</w:t>
            </w:r>
          </w:p>
        </w:tc>
      </w:tr>
      <w:tr w:rsidR="00C82AAB" w:rsidRPr="00B913CF" w14:paraId="36EED910" w14:textId="77777777" w:rsidTr="00EC3EFE">
        <w:tc>
          <w:tcPr>
            <w:tcW w:w="562" w:type="dxa"/>
          </w:tcPr>
          <w:p w14:paraId="4B26A6A2"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24D37B9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шостий</w:t>
            </w:r>
          </w:p>
          <w:p w14:paraId="6038B7B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під час роботи у трудових студентських загонах, учнівських об’єднаннях (таборах праці i відпочинку); </w:t>
            </w:r>
          </w:p>
        </w:tc>
        <w:tc>
          <w:tcPr>
            <w:tcW w:w="4536" w:type="dxa"/>
          </w:tcPr>
          <w:p w14:paraId="7AED480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шостий</w:t>
            </w:r>
          </w:p>
          <w:p w14:paraId="7BF18FE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під час роботи </w:t>
            </w:r>
            <w:r w:rsidRPr="00B913CF">
              <w:rPr>
                <w:rFonts w:ascii="Times New Roman" w:eastAsia="Calibri" w:hAnsi="Times New Roman" w:cs="Times New Roman"/>
                <w:b/>
              </w:rPr>
              <w:t>та відпочинку</w:t>
            </w:r>
            <w:r w:rsidRPr="00B913CF">
              <w:rPr>
                <w:rFonts w:ascii="Times New Roman" w:eastAsia="Calibri" w:hAnsi="Times New Roman" w:cs="Times New Roman"/>
              </w:rPr>
              <w:t xml:space="preserve"> у трудових студентських загонах, учнівських об’єднаннях (таборах праці i відпочинку, </w:t>
            </w:r>
            <w:r w:rsidRPr="00B913CF">
              <w:rPr>
                <w:rFonts w:ascii="Times New Roman" w:eastAsia="Calibri" w:hAnsi="Times New Roman" w:cs="Times New Roman"/>
                <w:b/>
              </w:rPr>
              <w:t>дитячих оздоровчих таборах при закладах освіти тощо</w:t>
            </w:r>
            <w:r w:rsidRPr="00B913CF">
              <w:rPr>
                <w:rFonts w:ascii="Times New Roman" w:eastAsia="Calibri" w:hAnsi="Times New Roman" w:cs="Times New Roman"/>
              </w:rPr>
              <w:t xml:space="preserve">); </w:t>
            </w:r>
          </w:p>
        </w:tc>
        <w:tc>
          <w:tcPr>
            <w:tcW w:w="2445" w:type="dxa"/>
          </w:tcPr>
          <w:p w14:paraId="7D2B97AA"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виконавчого органу Київської міської ради (Київської міської державної адміністрації)</w:t>
            </w:r>
          </w:p>
        </w:tc>
        <w:tc>
          <w:tcPr>
            <w:tcW w:w="4218" w:type="dxa"/>
          </w:tcPr>
          <w:p w14:paraId="0C665EDB" w14:textId="75347647"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4E51A20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шостий</w:t>
            </w:r>
          </w:p>
          <w:p w14:paraId="2CC25976" w14:textId="77777777"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t>під час роботи та відпочинку у трудових студентських загонах, учнівських об’єднаннях (таборах праці i відпочинку, дитячих оздоровчих таборах при закладах освіти тощо);</w:t>
            </w:r>
          </w:p>
        </w:tc>
      </w:tr>
      <w:tr w:rsidR="00C82AAB" w:rsidRPr="00B913CF" w14:paraId="05C15C63" w14:textId="77777777" w:rsidTr="00EC3EFE">
        <w:tc>
          <w:tcPr>
            <w:tcW w:w="562" w:type="dxa"/>
          </w:tcPr>
          <w:p w14:paraId="040A0273"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0F0C9BC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9</w:t>
            </w:r>
          </w:p>
          <w:p w14:paraId="71C08B90"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i/>
              </w:rPr>
              <w:t>унаслідок вживання алкоголю, наркотичних або інших психотропних речовин, а також унаслідок їх дії (асфіксія, інсульт, зупинка серця тощо)  за  наявності медичного висновку, якщо нещасні випадки сталися під час проведення занять, інших заходів та робіт, зазначених в абзацах другому – дев’ятому цього пункту.</w:t>
            </w:r>
          </w:p>
        </w:tc>
        <w:tc>
          <w:tcPr>
            <w:tcW w:w="4536" w:type="dxa"/>
          </w:tcPr>
          <w:p w14:paraId="02B6F99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5 абзац 9</w:t>
            </w:r>
          </w:p>
          <w:p w14:paraId="4091ED72"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Вилучити</w:t>
            </w:r>
          </w:p>
        </w:tc>
        <w:tc>
          <w:tcPr>
            <w:tcW w:w="2445" w:type="dxa"/>
          </w:tcPr>
          <w:p w14:paraId="394F1538"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виконавчого органу Київської міської ради (Київської міської державної адміністрації)</w:t>
            </w:r>
          </w:p>
        </w:tc>
        <w:tc>
          <w:tcPr>
            <w:tcW w:w="4218" w:type="dxa"/>
          </w:tcPr>
          <w:p w14:paraId="29EDD7EB" w14:textId="78AA8211"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24810C4B" w14:textId="77777777"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t>Вилучити</w:t>
            </w:r>
          </w:p>
        </w:tc>
      </w:tr>
      <w:tr w:rsidR="00C82AAB" w:rsidRPr="00B913CF" w14:paraId="0B1E0354" w14:textId="77777777" w:rsidTr="00EC3EFE">
        <w:tc>
          <w:tcPr>
            <w:tcW w:w="562" w:type="dxa"/>
          </w:tcPr>
          <w:p w14:paraId="6601EBD9"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72C1D24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6</w:t>
            </w:r>
          </w:p>
          <w:p w14:paraId="10ACBD9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6. Погіршення стану здоров’я або втрату працездатності внаслідок нещасного випадку встановлює та засвідчує лікувально-профілактичний заклад.</w:t>
            </w:r>
          </w:p>
          <w:p w14:paraId="4DF234E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Лікувально-профілактичний заклад, куди доставлено потерпілого внаслідок нещасного випадку, що стався під час освітнього процесу, на письмовий запит керівника закладу освіти надає </w:t>
            </w:r>
            <w:r w:rsidRPr="00B913CF">
              <w:rPr>
                <w:rFonts w:ascii="Times New Roman" w:eastAsia="Calibri" w:hAnsi="Times New Roman" w:cs="Times New Roman"/>
                <w:i/>
              </w:rPr>
              <w:t>медичний висновок</w:t>
            </w:r>
            <w:r w:rsidRPr="00B913CF">
              <w:rPr>
                <w:rFonts w:ascii="Times New Roman" w:eastAsia="Calibri" w:hAnsi="Times New Roman" w:cs="Times New Roman"/>
              </w:rPr>
              <w:t xml:space="preserve"> про стан потерпілого та характер ушкоджень.</w:t>
            </w:r>
          </w:p>
        </w:tc>
        <w:tc>
          <w:tcPr>
            <w:tcW w:w="4536" w:type="dxa"/>
          </w:tcPr>
          <w:p w14:paraId="5FE5579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 пункт 6</w:t>
            </w:r>
          </w:p>
          <w:p w14:paraId="7C5E207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Додати посилання на нормативно-правову базу, відповідно до якої лікувально-профілактичний заклад повинен надавати медичний висновок на запит керівника. </w:t>
            </w:r>
          </w:p>
          <w:p w14:paraId="42110CB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У разі відсутності, розробити та затвердити відповідний правовий документ.</w:t>
            </w:r>
          </w:p>
        </w:tc>
        <w:tc>
          <w:tcPr>
            <w:tcW w:w="2445" w:type="dxa"/>
          </w:tcPr>
          <w:p w14:paraId="2321900A"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 xml:space="preserve">Департамент освіти і науки виконавчого </w:t>
            </w:r>
            <w:r w:rsidRPr="00B913CF">
              <w:rPr>
                <w:rFonts w:ascii="Times New Roman" w:eastAsia="Calibri" w:hAnsi="Times New Roman" w:cs="Times New Roman"/>
              </w:rPr>
              <w:lastRenderedPageBreak/>
              <w:t>органу Київської міської ради (Київської міської державної адміністрації)</w:t>
            </w:r>
          </w:p>
        </w:tc>
        <w:tc>
          <w:tcPr>
            <w:tcW w:w="4218" w:type="dxa"/>
          </w:tcPr>
          <w:p w14:paraId="599F9504" w14:textId="6147FA60" w:rsidR="00C82AAB" w:rsidRPr="00B913CF" w:rsidRDefault="00C82AAB" w:rsidP="00C82AAB">
            <w:pPr>
              <w:ind w:firstLine="319"/>
              <w:jc w:val="both"/>
              <w:rPr>
                <w:rFonts w:ascii="Times New Roman" w:hAnsi="Times New Roman"/>
                <w:b/>
              </w:rPr>
            </w:pPr>
            <w:r w:rsidRPr="00B913CF">
              <w:rPr>
                <w:rFonts w:ascii="Times New Roman" w:hAnsi="Times New Roman"/>
                <w:b/>
              </w:rPr>
              <w:lastRenderedPageBreak/>
              <w:t xml:space="preserve">Враховано </w:t>
            </w:r>
            <w:r w:rsidRPr="00B913CF">
              <w:rPr>
                <w:rFonts w:ascii="Times New Roman" w:hAnsi="Times New Roman" w:cs="Times New Roman"/>
                <w:b/>
              </w:rPr>
              <w:t>у такій редакції</w:t>
            </w:r>
            <w:r w:rsidR="00B758D8">
              <w:rPr>
                <w:rFonts w:ascii="Times New Roman" w:hAnsi="Times New Roman" w:cs="Times New Roman"/>
                <w:b/>
              </w:rPr>
              <w:t xml:space="preserve"> після обговорення в робочій групі</w:t>
            </w:r>
          </w:p>
          <w:p w14:paraId="5A249BEF" w14:textId="77777777" w:rsidR="00C82AAB" w:rsidRPr="00B913CF" w:rsidRDefault="00C82AAB" w:rsidP="00C82AAB">
            <w:pPr>
              <w:ind w:firstLine="319"/>
              <w:jc w:val="both"/>
              <w:rPr>
                <w:rFonts w:ascii="Times New Roman" w:hAnsi="Times New Roman"/>
              </w:rPr>
            </w:pPr>
            <w:r w:rsidRPr="00B913CF">
              <w:rPr>
                <w:rFonts w:ascii="Times New Roman" w:hAnsi="Times New Roman"/>
              </w:rPr>
              <w:lastRenderedPageBreak/>
              <w:t>6. Факт ушкодження здоров'я внаслідок нещасного випадку встановлює і засвідчує лікувально-профілактичний заклад.</w:t>
            </w:r>
          </w:p>
          <w:p w14:paraId="497F05BA" w14:textId="77777777" w:rsidR="00C82AAB" w:rsidRPr="00B913CF" w:rsidRDefault="00C82AAB" w:rsidP="00C82AAB">
            <w:pPr>
              <w:ind w:firstLine="319"/>
              <w:jc w:val="both"/>
              <w:rPr>
                <w:rFonts w:ascii="Times New Roman" w:hAnsi="Times New Roman"/>
              </w:rPr>
            </w:pPr>
            <w:r w:rsidRPr="00B913CF">
              <w:rPr>
                <w:rFonts w:ascii="Times New Roman" w:hAnsi="Times New Roman"/>
              </w:rPr>
              <w:t>Документом, який підтверджує ушкодження здоров'я особи, є довідка лікувально-профілактичного закладу.</w:t>
            </w:r>
          </w:p>
          <w:p w14:paraId="1036DE18" w14:textId="77777777" w:rsidR="00B758D8" w:rsidRDefault="00C82AAB" w:rsidP="00C82AAB">
            <w:pPr>
              <w:ind w:firstLine="319"/>
              <w:jc w:val="both"/>
              <w:rPr>
                <w:rFonts w:ascii="Times New Roman" w:hAnsi="Times New Roman"/>
              </w:rPr>
            </w:pPr>
            <w:r w:rsidRPr="00B913CF">
              <w:rPr>
                <w:rFonts w:ascii="Times New Roman" w:hAnsi="Times New Roman"/>
              </w:rPr>
              <w:t>Лікувально-профілактичний заклад, куди доставлено потерпілого внаслідок нещасного випадку, що стався під час освітнього процесу, на письмовий запит керівника закладу освіти надає довідку про стан потерпілого та характер ушкоджень.</w:t>
            </w:r>
          </w:p>
          <w:p w14:paraId="3AF7ADBF" w14:textId="1B2C5EA0"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ПІДСТАВА: </w:t>
            </w:r>
          </w:p>
          <w:p w14:paraId="4AD15C91" w14:textId="6D88DF60" w:rsidR="00C82AAB" w:rsidRPr="00B913CF" w:rsidRDefault="00C82AAB" w:rsidP="00C82AAB">
            <w:pPr>
              <w:ind w:firstLine="319"/>
              <w:jc w:val="both"/>
              <w:rPr>
                <w:rFonts w:ascii="Times New Roman" w:eastAsia="Calibri" w:hAnsi="Times New Roman" w:cs="Times New Roman"/>
                <w:i/>
              </w:rPr>
            </w:pPr>
            <w:r w:rsidRPr="00B913CF">
              <w:rPr>
                <w:rFonts w:ascii="Times New Roman" w:eastAsia="Calibri" w:hAnsi="Times New Roman" w:cs="Times New Roman"/>
                <w:i/>
              </w:rPr>
              <w:t>Пункт 4 Порядку розслідування та обліку нещасних випадків невиробничого характеру, затвердженого постановою КМУ від 22 березня 2001 р. № 270 визначає, що факт ушкодження здоров'я внаслідок нещасного випадку встановлює і засвідчує лікувально-профілактичний заклад.</w:t>
            </w:r>
          </w:p>
          <w:p w14:paraId="5CD8FAE5" w14:textId="5327F48D"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i/>
              </w:rPr>
              <w:t>Документом, який підтверджує ушкодження здоров'я особи, є листок непрацездатності чи довідка лікувально-профілактичного закладу.</w:t>
            </w:r>
            <w:r w:rsidRPr="00B913CF">
              <w:rPr>
                <w:rFonts w:ascii="Times New Roman" w:eastAsia="Calibri" w:hAnsi="Times New Roman" w:cs="Times New Roman"/>
              </w:rPr>
              <w:t>.</w:t>
            </w:r>
          </w:p>
        </w:tc>
      </w:tr>
      <w:tr w:rsidR="00C82AAB" w:rsidRPr="00B913CF" w14:paraId="5C861318" w14:textId="77777777" w:rsidTr="00EC3EFE">
        <w:tc>
          <w:tcPr>
            <w:tcW w:w="562" w:type="dxa"/>
          </w:tcPr>
          <w:p w14:paraId="197262B8"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5441DEF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6</w:t>
            </w:r>
          </w:p>
          <w:p w14:paraId="7E13BDC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6. Погіршення стану здоров’я або втрату працездатності внаслідок нещасного випадку встановлює та засвідчує лікувально-профілактичний заклад.</w:t>
            </w:r>
          </w:p>
          <w:p w14:paraId="5664C53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Лікувально-профілактичний заклад, куди доставлено потерпілого внаслідок нещасного випадку, що стався під час освітнього процесу, на письмовий запит керівника закладу освіти надає медичний висновок </w:t>
            </w:r>
            <w:r w:rsidRPr="00B913CF">
              <w:rPr>
                <w:rFonts w:ascii="Times New Roman" w:eastAsia="Calibri" w:hAnsi="Times New Roman" w:cs="Times New Roman"/>
                <w:i/>
              </w:rPr>
              <w:t>про стан потерпілого та характер ушкоджень</w:t>
            </w:r>
            <w:r w:rsidRPr="00B913CF">
              <w:rPr>
                <w:rFonts w:ascii="Times New Roman" w:eastAsia="Calibri" w:hAnsi="Times New Roman" w:cs="Times New Roman"/>
              </w:rPr>
              <w:t>.</w:t>
            </w:r>
          </w:p>
        </w:tc>
        <w:tc>
          <w:tcPr>
            <w:tcW w:w="4536" w:type="dxa"/>
          </w:tcPr>
          <w:p w14:paraId="72EF09A0"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 пункт 6</w:t>
            </w:r>
          </w:p>
          <w:p w14:paraId="57512AD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6. Погіршення стану здоров’я або втрату працездатності внаслідок нещасного випадку встановлює та засвідчує лікувально-профілактичний заклад.</w:t>
            </w:r>
          </w:p>
          <w:p w14:paraId="5FE68EA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Лікувально-профілактичний заклад, куди доставлено потерпілого внаслідок нещасного випадку, що стався під час освітнього процесу, на письмовий запит керівника закладу освіти</w:t>
            </w:r>
            <w:r w:rsidRPr="00B913CF">
              <w:rPr>
                <w:rFonts w:ascii="Times New Roman" w:eastAsia="Calibri" w:hAnsi="Times New Roman" w:cs="Times New Roman"/>
                <w:b/>
              </w:rPr>
              <w:t>, який отримав письмову згоду законних представників неповнолітньої дитини або повнолітнього здобувача освіти,</w:t>
            </w:r>
            <w:r w:rsidRPr="00B913CF">
              <w:rPr>
                <w:rFonts w:ascii="Times New Roman" w:eastAsia="Calibri" w:hAnsi="Times New Roman" w:cs="Times New Roman"/>
              </w:rPr>
              <w:t xml:space="preserve"> надає медичний висновок </w:t>
            </w:r>
            <w:r w:rsidRPr="00B913CF">
              <w:rPr>
                <w:rFonts w:ascii="Times New Roman" w:eastAsia="Calibri" w:hAnsi="Times New Roman" w:cs="Times New Roman"/>
                <w:b/>
              </w:rPr>
              <w:t>про можливий час отримання травми потерпілим</w:t>
            </w:r>
            <w:r w:rsidRPr="00B913CF">
              <w:rPr>
                <w:rFonts w:ascii="Times New Roman" w:eastAsia="Calibri" w:hAnsi="Times New Roman" w:cs="Times New Roman"/>
              </w:rPr>
              <w:t>.</w:t>
            </w:r>
          </w:p>
        </w:tc>
        <w:tc>
          <w:tcPr>
            <w:tcW w:w="2445" w:type="dxa"/>
          </w:tcPr>
          <w:p w14:paraId="2AFB1D6B"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Управління освіти, науки, молоді та спорту Кіровоградської обласної державної адміністрації</w:t>
            </w:r>
          </w:p>
        </w:tc>
        <w:tc>
          <w:tcPr>
            <w:tcW w:w="4218" w:type="dxa"/>
          </w:tcPr>
          <w:p w14:paraId="7EA464AA" w14:textId="1FB2E674"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Не враховано </w:t>
            </w:r>
            <w:r w:rsidRPr="00B913CF">
              <w:rPr>
                <w:rFonts w:ascii="Times New Roman" w:hAnsi="Times New Roman" w:cs="Times New Roman"/>
              </w:rPr>
              <w:t>(підстави)</w:t>
            </w:r>
          </w:p>
          <w:p w14:paraId="03B6C2F3" w14:textId="77777777" w:rsidR="00C82AAB" w:rsidRPr="00B913CF" w:rsidRDefault="00C82AAB" w:rsidP="00C82AAB">
            <w:pPr>
              <w:ind w:firstLine="319"/>
              <w:jc w:val="both"/>
              <w:rPr>
                <w:rFonts w:ascii="Times New Roman" w:eastAsia="Calibri" w:hAnsi="Times New Roman"/>
              </w:rPr>
            </w:pPr>
            <w:r w:rsidRPr="00B913CF">
              <w:rPr>
                <w:rFonts w:ascii="Times New Roman" w:eastAsia="Calibri" w:hAnsi="Times New Roman" w:cs="Times New Roman"/>
              </w:rPr>
              <w:t xml:space="preserve">Порядок засвідчення </w:t>
            </w:r>
            <w:r w:rsidRPr="00B913CF">
              <w:rPr>
                <w:rFonts w:ascii="Times New Roman" w:eastAsia="Calibri" w:hAnsi="Times New Roman"/>
              </w:rPr>
              <w:t>ушкодження здоров'я внаслідок нещасного випадку визначено у пункті 15 даної таблиці.</w:t>
            </w:r>
          </w:p>
          <w:p w14:paraId="15619B0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rPr>
              <w:t>У разі відмови</w:t>
            </w:r>
            <w:r w:rsidRPr="00B913CF">
              <w:rPr>
                <w:rFonts w:ascii="Times New Roman" w:eastAsia="Calibri" w:hAnsi="Times New Roman" w:cs="Times New Roman"/>
              </w:rPr>
              <w:t xml:space="preserve"> лікувально-профілактичного закладу надавати таку </w:t>
            </w:r>
            <w:r w:rsidRPr="00B913CF">
              <w:rPr>
                <w:rFonts w:ascii="Times New Roman" w:eastAsia="Calibri" w:hAnsi="Times New Roman" w:cs="Times New Roman"/>
              </w:rPr>
              <w:lastRenderedPageBreak/>
              <w:t>довідку порядок дій керівника закладу освіти визначено у розділі ІІ Положення.</w:t>
            </w:r>
          </w:p>
        </w:tc>
      </w:tr>
      <w:tr w:rsidR="00C82AAB" w:rsidRPr="00B913CF" w14:paraId="1E039C89" w14:textId="77777777" w:rsidTr="00EC3EFE">
        <w:tc>
          <w:tcPr>
            <w:tcW w:w="562" w:type="dxa"/>
          </w:tcPr>
          <w:p w14:paraId="1E97639A"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30D4C34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6 абзац перший</w:t>
            </w:r>
          </w:p>
          <w:p w14:paraId="6D54DE7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Лікувально-профілактичний заклад, куди доставлено потерпілого внаслідок нещасного випадку, що стався під час освітнього процесу, на письмовий запит керівника закладу освіти </w:t>
            </w:r>
            <w:r w:rsidRPr="00B913CF">
              <w:rPr>
                <w:rFonts w:ascii="Times New Roman" w:eastAsia="Calibri" w:hAnsi="Times New Roman" w:cs="Times New Roman"/>
                <w:i/>
              </w:rPr>
              <w:t>надає</w:t>
            </w:r>
            <w:r w:rsidRPr="00B913CF">
              <w:rPr>
                <w:rFonts w:ascii="Times New Roman" w:hAnsi="Times New Roman"/>
              </w:rPr>
              <w:t xml:space="preserve"> </w:t>
            </w:r>
            <w:r w:rsidRPr="00B913CF">
              <w:rPr>
                <w:rFonts w:ascii="Times New Roman" w:eastAsia="Calibri" w:hAnsi="Times New Roman" w:cs="Times New Roman"/>
              </w:rPr>
              <w:t>медичний висновок про стан потерпілого та характер ушкоджень.</w:t>
            </w:r>
          </w:p>
        </w:tc>
        <w:tc>
          <w:tcPr>
            <w:tcW w:w="4536" w:type="dxa"/>
          </w:tcPr>
          <w:p w14:paraId="6BE8AE90"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6 абзац перший</w:t>
            </w:r>
          </w:p>
          <w:p w14:paraId="587DB10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Лікувально-профілактичний заклад, куди доставлено потерпілого внаслідок нещасного випадку, що стався під час освітнього процесу, на письмовий запит керівника закладу освіти </w:t>
            </w:r>
            <w:r w:rsidRPr="00B913CF">
              <w:rPr>
                <w:rFonts w:ascii="Times New Roman" w:eastAsia="Calibri" w:hAnsi="Times New Roman" w:cs="Times New Roman"/>
                <w:b/>
              </w:rPr>
              <w:t>повинен надати</w:t>
            </w:r>
            <w:r w:rsidRPr="00B913CF">
              <w:rPr>
                <w:rFonts w:ascii="Times New Roman" w:hAnsi="Times New Roman"/>
              </w:rPr>
              <w:t xml:space="preserve"> </w:t>
            </w:r>
            <w:r w:rsidRPr="00B913CF">
              <w:rPr>
                <w:rFonts w:ascii="Times New Roman" w:eastAsia="Calibri" w:hAnsi="Times New Roman" w:cs="Times New Roman"/>
              </w:rPr>
              <w:t>медичний висновок про стан потерпілого та характер ушкоджень.</w:t>
            </w:r>
          </w:p>
          <w:p w14:paraId="7E913520" w14:textId="0AA7BF24" w:rsidR="00C82AAB" w:rsidRPr="00B913CF" w:rsidRDefault="00C82AAB" w:rsidP="00B758D8">
            <w:pPr>
              <w:ind w:firstLine="319"/>
              <w:jc w:val="both"/>
              <w:rPr>
                <w:rFonts w:ascii="Times New Roman" w:eastAsia="Calibri" w:hAnsi="Times New Roman" w:cs="Times New Roman"/>
              </w:rPr>
            </w:pPr>
            <w:r w:rsidRPr="00B913CF">
              <w:rPr>
                <w:rFonts w:ascii="Times New Roman" w:eastAsia="Calibri" w:hAnsi="Times New Roman" w:cs="Times New Roman"/>
              </w:rPr>
              <w:t>Примітка:</w:t>
            </w:r>
            <w:r w:rsidR="00B758D8">
              <w:rPr>
                <w:rFonts w:ascii="Times New Roman" w:eastAsia="Calibri" w:hAnsi="Times New Roman" w:cs="Times New Roman"/>
              </w:rPr>
              <w:t xml:space="preserve"> </w:t>
            </w:r>
            <w:r w:rsidRPr="00B913CF">
              <w:rPr>
                <w:rFonts w:ascii="Times New Roman" w:eastAsia="Calibri" w:hAnsi="Times New Roman" w:cs="Times New Roman"/>
              </w:rPr>
              <w:t>Урегулювати питання щодо надання лікувальною установою медичного висновку про стан потерпілого та характер ушкоджень, оскільки письмові запити керівників закладів освіти ігноруються працівниками лікарень, пояснюючи це лікарською таємницею та забороною щодо розголошення діагнозу, посилаючись на ч. 4 ст. 285, ст.. 286 Цивільного кодексу України, ст.. 132 і 145 Кримінального кодексу України та п. 3.6 Етичного кодексу лікаря України.</w:t>
            </w:r>
          </w:p>
        </w:tc>
        <w:tc>
          <w:tcPr>
            <w:tcW w:w="2445" w:type="dxa"/>
          </w:tcPr>
          <w:p w14:paraId="23B00736"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33115C63" w14:textId="2D3FAA83"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Не враховано </w:t>
            </w:r>
            <w:r w:rsidRPr="00B913CF">
              <w:rPr>
                <w:rFonts w:ascii="Times New Roman" w:hAnsi="Times New Roman" w:cs="Times New Roman"/>
              </w:rPr>
              <w:t>(підстави)</w:t>
            </w:r>
          </w:p>
          <w:p w14:paraId="3C121D87"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rPr>
              <w:t>Лікувально-профілактичний заклад не відноситься до сфери управління Міністерства освіти і науки України. Вимагати від лікувально-профілактичного закладу надати довідку (медичний висновок) не належить до компетенції закладів освіти та органів управління освітою.</w:t>
            </w:r>
          </w:p>
        </w:tc>
      </w:tr>
      <w:tr w:rsidR="00C82AAB" w:rsidRPr="00B913CF" w14:paraId="7A6246EE" w14:textId="77777777" w:rsidTr="00EC3EFE">
        <w:tc>
          <w:tcPr>
            <w:tcW w:w="562" w:type="dxa"/>
          </w:tcPr>
          <w:p w14:paraId="0B98FB1B"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06E5EB4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7</w:t>
            </w:r>
          </w:p>
          <w:p w14:paraId="3D803D5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i/>
              </w:rPr>
              <w:t xml:space="preserve">7. Нещасні випадки розслідуються незалежно від того, чи був потерпілий у стані психічного розладу, </w:t>
            </w:r>
            <w:r w:rsidRPr="00B913CF">
              <w:rPr>
                <w:rFonts w:ascii="Times New Roman" w:eastAsia="Calibri" w:hAnsi="Times New Roman" w:cs="Times New Roman"/>
                <w:i/>
              </w:rPr>
              <w:lastRenderedPageBreak/>
              <w:t>алкогольного або наркотичного сп’яніння.</w:t>
            </w:r>
          </w:p>
        </w:tc>
        <w:tc>
          <w:tcPr>
            <w:tcW w:w="4536" w:type="dxa"/>
          </w:tcPr>
          <w:p w14:paraId="7BBEFD8F" w14:textId="7E7D2A2B"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Розділ І пункт 7 </w:t>
            </w:r>
          </w:p>
          <w:p w14:paraId="691262EA"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Вилучити</w:t>
            </w:r>
          </w:p>
        </w:tc>
        <w:tc>
          <w:tcPr>
            <w:tcW w:w="2445" w:type="dxa"/>
          </w:tcPr>
          <w:p w14:paraId="0169908A"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 xml:space="preserve">Департамент освіти і науки виконавчого органу Київської міської ради (Київської </w:t>
            </w:r>
            <w:r w:rsidRPr="00B913CF">
              <w:rPr>
                <w:rFonts w:ascii="Times New Roman" w:eastAsia="Calibri" w:hAnsi="Times New Roman" w:cs="Times New Roman"/>
              </w:rPr>
              <w:lastRenderedPageBreak/>
              <w:t>міської державної адміністрації)</w:t>
            </w:r>
          </w:p>
        </w:tc>
        <w:tc>
          <w:tcPr>
            <w:tcW w:w="4218" w:type="dxa"/>
          </w:tcPr>
          <w:p w14:paraId="49DAB654" w14:textId="22C7B7DF"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cs="Times New Roman"/>
                <w:b/>
              </w:rPr>
              <w:lastRenderedPageBreak/>
              <w:t xml:space="preserve">Враховано </w:t>
            </w:r>
          </w:p>
          <w:p w14:paraId="66919732" w14:textId="77777777"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t>Вилучити</w:t>
            </w:r>
          </w:p>
        </w:tc>
      </w:tr>
      <w:tr w:rsidR="00C82AAB" w:rsidRPr="00B913CF" w14:paraId="48ACE7DD" w14:textId="77777777" w:rsidTr="00EC3EFE">
        <w:tc>
          <w:tcPr>
            <w:tcW w:w="562" w:type="dxa"/>
          </w:tcPr>
          <w:p w14:paraId="27481CA3"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147F5C9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9</w:t>
            </w:r>
          </w:p>
          <w:p w14:paraId="750F588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9. Нещасні випадки, що трапилися із здобувачами освіти, які мешкають у гуртожитках закладів освіти, і пов’язані з порушенням правил перебування у гуртожитках, затверджених в установленому порядку, розслідуються і беруться на облік відповідно до Порядку розслідування та обліку нещасних випадків невиробничого характеру.</w:t>
            </w:r>
          </w:p>
        </w:tc>
        <w:tc>
          <w:tcPr>
            <w:tcW w:w="4536" w:type="dxa"/>
          </w:tcPr>
          <w:p w14:paraId="68C521A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9</w:t>
            </w:r>
          </w:p>
          <w:p w14:paraId="6DA96E1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9. Нещасні випадки, що трапилися із здобувачами освіти, які мешкають у гуртожитках</w:t>
            </w:r>
            <w:r w:rsidRPr="00B913CF">
              <w:rPr>
                <w:rFonts w:ascii="Times New Roman" w:eastAsia="Calibri" w:hAnsi="Times New Roman" w:cs="Times New Roman"/>
                <w:b/>
              </w:rPr>
              <w:t>, під час знаходження у спальних корпусах</w:t>
            </w:r>
            <w:r w:rsidRPr="00B913CF">
              <w:rPr>
                <w:rFonts w:ascii="Times New Roman" w:eastAsia="Calibri" w:hAnsi="Times New Roman" w:cs="Times New Roman"/>
              </w:rPr>
              <w:t xml:space="preserve"> закладів освіти, і пов’язані з порушенням правил перебування у гуртожитках, затверджених в установленому порядку, розслідуються і беруться на облік відповідно до Порядку розслідування та обліку нещасних випадків невиробничого характеру.</w:t>
            </w:r>
          </w:p>
        </w:tc>
        <w:tc>
          <w:tcPr>
            <w:tcW w:w="2445" w:type="dxa"/>
          </w:tcPr>
          <w:p w14:paraId="17F25C4D"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Управління освіти, науки, молоді та спорту Кіровоградської обласної державної адміністрації</w:t>
            </w:r>
          </w:p>
        </w:tc>
        <w:tc>
          <w:tcPr>
            <w:tcW w:w="4218" w:type="dxa"/>
          </w:tcPr>
          <w:p w14:paraId="47CBC2ED" w14:textId="62E5B06A"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Не враховано </w:t>
            </w:r>
            <w:r w:rsidRPr="00B913CF">
              <w:rPr>
                <w:rFonts w:ascii="Times New Roman" w:hAnsi="Times New Roman" w:cs="Times New Roman"/>
              </w:rPr>
              <w:t>(підстави)</w:t>
            </w:r>
          </w:p>
          <w:p w14:paraId="6F01C67A" w14:textId="4B4A7C5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Спальні корпуси </w:t>
            </w:r>
            <w:r w:rsidRPr="00B913CF">
              <w:rPr>
                <w:rFonts w:ascii="Times New Roman" w:hAnsi="Times New Roman"/>
              </w:rPr>
              <w:t>це</w:t>
            </w:r>
            <w:r w:rsidRPr="00B913CF">
              <w:rPr>
                <w:rFonts w:ascii="Times New Roman" w:eastAsia="Calibri" w:hAnsi="Times New Roman" w:cs="Times New Roman"/>
              </w:rPr>
              <w:t xml:space="preserve"> і є приміщення гуртожитків.</w:t>
            </w:r>
          </w:p>
          <w:p w14:paraId="322821FE"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Якщо мається на увазі спальні корпуси закладів освіти типу школи-інтернату, то нещасні випадки, що трапилися із здобувачами освіти таких закладів, що знаходяться на цілодобовому вихованні, розслідуються відповідно до цього Положення.</w:t>
            </w:r>
          </w:p>
        </w:tc>
      </w:tr>
      <w:tr w:rsidR="00C91A58" w:rsidRPr="00B913CF" w14:paraId="1692CB80" w14:textId="77777777" w:rsidTr="00EC3EFE">
        <w:tc>
          <w:tcPr>
            <w:tcW w:w="562" w:type="dxa"/>
          </w:tcPr>
          <w:p w14:paraId="3896B338" w14:textId="77777777" w:rsidR="00C91A58" w:rsidRPr="00B913CF" w:rsidRDefault="00C91A58" w:rsidP="00C82AAB">
            <w:pPr>
              <w:pStyle w:val="a4"/>
              <w:numPr>
                <w:ilvl w:val="0"/>
                <w:numId w:val="1"/>
              </w:numPr>
              <w:ind w:left="0" w:right="-114" w:firstLine="0"/>
              <w:jc w:val="both"/>
              <w:rPr>
                <w:rFonts w:ascii="Times New Roman" w:hAnsi="Times New Roman" w:cs="Times New Roman"/>
              </w:rPr>
            </w:pPr>
          </w:p>
        </w:tc>
        <w:tc>
          <w:tcPr>
            <w:tcW w:w="3969" w:type="dxa"/>
          </w:tcPr>
          <w:p w14:paraId="46F9DEB9" w14:textId="06AD91B1" w:rsidR="00C91A58" w:rsidRPr="00B913CF" w:rsidRDefault="00C91A58" w:rsidP="00C91A58">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 </w:t>
            </w:r>
            <w:r w:rsidRPr="00B913CF">
              <w:rPr>
                <w:rFonts w:ascii="Times New Roman" w:eastAsia="Calibri" w:hAnsi="Times New Roman" w:cs="Times New Roman"/>
                <w:i/>
              </w:rPr>
              <w:t>пункт 10</w:t>
            </w:r>
          </w:p>
          <w:p w14:paraId="08664616" w14:textId="2ABDC4A5" w:rsidR="00C91A58" w:rsidRPr="00B913CF" w:rsidRDefault="00C91A58" w:rsidP="00C91A58">
            <w:pPr>
              <w:ind w:firstLine="319"/>
              <w:jc w:val="both"/>
              <w:rPr>
                <w:rFonts w:ascii="Times New Roman" w:eastAsia="Calibri" w:hAnsi="Times New Roman" w:cs="Times New Roman"/>
                <w:i/>
              </w:rPr>
            </w:pPr>
            <w:r w:rsidRPr="00B913CF">
              <w:rPr>
                <w:rFonts w:ascii="Times New Roman" w:eastAsia="Calibri" w:hAnsi="Times New Roman" w:cs="Times New Roman"/>
                <w:i/>
              </w:rPr>
              <w:t xml:space="preserve">10. </w:t>
            </w:r>
            <w:r w:rsidRPr="00B913CF">
              <w:rPr>
                <w:rFonts w:ascii="Times New Roman" w:eastAsia="Calibri" w:hAnsi="Times New Roman" w:cs="Times New Roman"/>
              </w:rPr>
              <w:t xml:space="preserve">Контроль за правильним і своєчасним розслідуванням і обліком нещасних випадків, що сталися із здобувачами освіти, а також виконанням заходів щодо попередження нещасних випадів, здійснює </w:t>
            </w:r>
            <w:r w:rsidRPr="00B913CF">
              <w:rPr>
                <w:rFonts w:ascii="Times New Roman" w:eastAsia="Calibri" w:hAnsi="Times New Roman" w:cs="Times New Roman"/>
                <w:i/>
              </w:rPr>
              <w:t xml:space="preserve">засновник (засновники) закладу освіти, </w:t>
            </w:r>
            <w:r w:rsidRPr="00B913CF">
              <w:rPr>
                <w:rFonts w:ascii="Times New Roman" w:eastAsia="Calibri" w:hAnsi="Times New Roman" w:cs="Times New Roman"/>
              </w:rPr>
              <w:t xml:space="preserve">орган управління освітою, до сфери управління </w:t>
            </w:r>
            <w:r w:rsidRPr="00B913CF">
              <w:rPr>
                <w:rFonts w:ascii="Times New Roman" w:eastAsia="Calibri" w:hAnsi="Times New Roman" w:cs="Times New Roman"/>
                <w:i/>
              </w:rPr>
              <w:t>якого</w:t>
            </w:r>
            <w:r w:rsidRPr="00B913CF">
              <w:rPr>
                <w:rFonts w:ascii="Times New Roman" w:eastAsia="Calibri" w:hAnsi="Times New Roman" w:cs="Times New Roman"/>
              </w:rPr>
              <w:t xml:space="preserve"> належить заклад освіти.</w:t>
            </w:r>
          </w:p>
        </w:tc>
        <w:tc>
          <w:tcPr>
            <w:tcW w:w="4536" w:type="dxa"/>
          </w:tcPr>
          <w:p w14:paraId="4D8126D1" w14:textId="133B5485" w:rsidR="00C91A58" w:rsidRPr="00B913CF" w:rsidRDefault="00C91A58" w:rsidP="00C91A58">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Розділ І </w:t>
            </w:r>
            <w:r w:rsidRPr="00B913CF">
              <w:rPr>
                <w:rFonts w:ascii="Times New Roman" w:eastAsia="Calibri" w:hAnsi="Times New Roman" w:cs="Times New Roman"/>
                <w:b/>
              </w:rPr>
              <w:t>пункт 9</w:t>
            </w:r>
          </w:p>
          <w:p w14:paraId="440709C1" w14:textId="481EAB4C" w:rsidR="00C91A58" w:rsidRPr="00B913CF" w:rsidRDefault="009E4A85" w:rsidP="009E4A85">
            <w:pPr>
              <w:ind w:firstLine="319"/>
              <w:jc w:val="both"/>
              <w:rPr>
                <w:rFonts w:ascii="Times New Roman" w:eastAsia="Calibri" w:hAnsi="Times New Roman" w:cs="Times New Roman"/>
              </w:rPr>
            </w:pPr>
            <w:r w:rsidRPr="00B913CF">
              <w:rPr>
                <w:rFonts w:ascii="Times New Roman" w:eastAsia="Calibri" w:hAnsi="Times New Roman" w:cs="Times New Roman"/>
                <w:b/>
              </w:rPr>
              <w:t>9.</w:t>
            </w:r>
            <w:r w:rsidRPr="00B913CF">
              <w:rPr>
                <w:rFonts w:ascii="Times New Roman" w:eastAsia="Calibri" w:hAnsi="Times New Roman" w:cs="Times New Roman"/>
              </w:rPr>
              <w:t xml:space="preserve"> Контроль за правильним і своєчасним розслідуванням і обліком нещасних випадків, що сталися із здобувачами освіти, а також виконанням заходів щодо попередження нещасних випадів, здійснює </w:t>
            </w:r>
            <w:r w:rsidRPr="00B913CF">
              <w:rPr>
                <w:rFonts w:ascii="Times New Roman" w:eastAsia="Calibri" w:hAnsi="Times New Roman" w:cs="Times New Roman"/>
                <w:b/>
              </w:rPr>
              <w:t xml:space="preserve">засновник (засновники) </w:t>
            </w:r>
            <w:r w:rsidR="00460436" w:rsidRPr="00B913CF">
              <w:rPr>
                <w:rFonts w:ascii="Times New Roman" w:eastAsia="Calibri" w:hAnsi="Times New Roman" w:cs="Times New Roman"/>
                <w:b/>
              </w:rPr>
              <w:t xml:space="preserve">приватного </w:t>
            </w:r>
            <w:r w:rsidRPr="00B913CF">
              <w:rPr>
                <w:rFonts w:ascii="Times New Roman" w:eastAsia="Calibri" w:hAnsi="Times New Roman" w:cs="Times New Roman"/>
                <w:b/>
              </w:rPr>
              <w:t>закладу</w:t>
            </w:r>
            <w:r w:rsidRPr="00B913CF">
              <w:rPr>
                <w:rFonts w:ascii="Times New Roman" w:eastAsia="Calibri" w:hAnsi="Times New Roman" w:cs="Times New Roman"/>
              </w:rPr>
              <w:t xml:space="preserve"> </w:t>
            </w:r>
            <w:r w:rsidRPr="00B913CF">
              <w:rPr>
                <w:rFonts w:ascii="Times New Roman" w:eastAsia="Calibri" w:hAnsi="Times New Roman" w:cs="Times New Roman"/>
                <w:b/>
              </w:rPr>
              <w:t>освіти, інший орган державної влади</w:t>
            </w:r>
            <w:r w:rsidR="00460436" w:rsidRPr="00B913CF">
              <w:rPr>
                <w:rFonts w:ascii="Times New Roman" w:eastAsia="Calibri" w:hAnsi="Times New Roman" w:cs="Times New Roman"/>
                <w:b/>
              </w:rPr>
              <w:t>,</w:t>
            </w:r>
            <w:r w:rsidRPr="00B913CF">
              <w:rPr>
                <w:rFonts w:ascii="Times New Roman" w:eastAsia="Calibri" w:hAnsi="Times New Roman" w:cs="Times New Roman"/>
                <w:b/>
              </w:rPr>
              <w:t xml:space="preserve"> </w:t>
            </w:r>
            <w:r w:rsidRPr="00B913CF">
              <w:rPr>
                <w:rFonts w:ascii="Times New Roman" w:eastAsia="Calibri" w:hAnsi="Times New Roman" w:cs="Times New Roman"/>
              </w:rPr>
              <w:t xml:space="preserve">орган управління освітою, до сфери управління </w:t>
            </w:r>
            <w:r w:rsidRPr="00B913CF">
              <w:rPr>
                <w:rFonts w:ascii="Times New Roman" w:eastAsia="Calibri" w:hAnsi="Times New Roman" w:cs="Times New Roman"/>
                <w:b/>
              </w:rPr>
              <w:t>як</w:t>
            </w:r>
            <w:r w:rsidR="00460436" w:rsidRPr="00B913CF">
              <w:rPr>
                <w:rFonts w:ascii="Times New Roman" w:eastAsia="Calibri" w:hAnsi="Times New Roman" w:cs="Times New Roman"/>
                <w:b/>
              </w:rPr>
              <w:t>их</w:t>
            </w:r>
            <w:r w:rsidRPr="00B913CF">
              <w:rPr>
                <w:rFonts w:ascii="Times New Roman" w:eastAsia="Calibri" w:hAnsi="Times New Roman" w:cs="Times New Roman"/>
              </w:rPr>
              <w:t xml:space="preserve"> належить заклад освіти.</w:t>
            </w:r>
          </w:p>
          <w:p w14:paraId="569B6C31" w14:textId="7D7C3086" w:rsidR="00597F7C" w:rsidRPr="00B913CF" w:rsidRDefault="00597F7C" w:rsidP="009E4A85">
            <w:pPr>
              <w:ind w:firstLine="319"/>
              <w:jc w:val="both"/>
              <w:rPr>
                <w:rFonts w:ascii="Times New Roman" w:eastAsia="Calibri" w:hAnsi="Times New Roman" w:cs="Times New Roman"/>
              </w:rPr>
            </w:pPr>
          </w:p>
        </w:tc>
        <w:tc>
          <w:tcPr>
            <w:tcW w:w="2445" w:type="dxa"/>
          </w:tcPr>
          <w:p w14:paraId="23928877" w14:textId="76BE4E46" w:rsidR="00C91A58" w:rsidRPr="00B913CF" w:rsidRDefault="00C91A58" w:rsidP="00C82AAB">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5A96ECD2" w14:textId="77777777" w:rsidR="009E4A85" w:rsidRPr="00B913CF" w:rsidRDefault="009E4A85" w:rsidP="009E4A85">
            <w:pPr>
              <w:ind w:firstLine="319"/>
              <w:jc w:val="both"/>
              <w:rPr>
                <w:rFonts w:ascii="Times New Roman" w:eastAsia="Calibri" w:hAnsi="Times New Roman" w:cs="Times New Roman"/>
              </w:rPr>
            </w:pPr>
            <w:r w:rsidRPr="00B913CF">
              <w:rPr>
                <w:rFonts w:ascii="Times New Roman" w:hAnsi="Times New Roman" w:cs="Times New Roman"/>
                <w:b/>
              </w:rPr>
              <w:t xml:space="preserve">Враховано </w:t>
            </w:r>
          </w:p>
          <w:p w14:paraId="145A64DF" w14:textId="77777777" w:rsidR="009E4A85" w:rsidRPr="00B913CF" w:rsidRDefault="009E4A85" w:rsidP="009E4A85">
            <w:pPr>
              <w:ind w:firstLine="319"/>
              <w:jc w:val="both"/>
              <w:rPr>
                <w:rFonts w:ascii="Times New Roman" w:eastAsia="Calibri" w:hAnsi="Times New Roman" w:cs="Times New Roman"/>
              </w:rPr>
            </w:pPr>
            <w:r w:rsidRPr="00B913CF">
              <w:rPr>
                <w:rFonts w:ascii="Times New Roman" w:eastAsia="Calibri" w:hAnsi="Times New Roman" w:cs="Times New Roman"/>
              </w:rPr>
              <w:t>Розділ І пункт 9</w:t>
            </w:r>
          </w:p>
          <w:p w14:paraId="478A0FF3" w14:textId="12634062" w:rsidR="00C91A58" w:rsidRPr="00B913CF" w:rsidRDefault="009E4A85" w:rsidP="0091662A">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9. Контроль за правильним і своєчасним розслідуванням і обліком нещасних випадків, що сталися із здобувачами освіти, а також виконанням заходів щодо попередження нещасних випадів, здійснює засновник (засновники) </w:t>
            </w:r>
            <w:r w:rsidR="00460436" w:rsidRPr="00B913CF">
              <w:rPr>
                <w:rFonts w:ascii="Times New Roman" w:eastAsia="Calibri" w:hAnsi="Times New Roman" w:cs="Times New Roman"/>
              </w:rPr>
              <w:t xml:space="preserve">приватного </w:t>
            </w:r>
            <w:r w:rsidRPr="00B913CF">
              <w:rPr>
                <w:rFonts w:ascii="Times New Roman" w:eastAsia="Calibri" w:hAnsi="Times New Roman" w:cs="Times New Roman"/>
              </w:rPr>
              <w:t xml:space="preserve">закладу освіти, </w:t>
            </w:r>
            <w:r w:rsidR="0091662A" w:rsidRPr="00B913CF">
              <w:rPr>
                <w:rFonts w:ascii="Times New Roman" w:eastAsia="Calibri" w:hAnsi="Times New Roman" w:cs="Times New Roman"/>
              </w:rPr>
              <w:t xml:space="preserve">орган управління освітою, </w:t>
            </w:r>
            <w:r w:rsidRPr="00B913CF">
              <w:rPr>
                <w:rFonts w:ascii="Times New Roman" w:eastAsia="Calibri" w:hAnsi="Times New Roman" w:cs="Times New Roman"/>
              </w:rPr>
              <w:t xml:space="preserve">інший </w:t>
            </w:r>
            <w:r w:rsidR="0091662A" w:rsidRPr="00B913CF">
              <w:rPr>
                <w:rFonts w:ascii="Times New Roman" w:eastAsia="Calibri" w:hAnsi="Times New Roman" w:cs="Times New Roman"/>
              </w:rPr>
              <w:t xml:space="preserve">державний </w:t>
            </w:r>
            <w:r w:rsidRPr="00B913CF">
              <w:rPr>
                <w:rFonts w:ascii="Times New Roman" w:eastAsia="Calibri" w:hAnsi="Times New Roman" w:cs="Times New Roman"/>
              </w:rPr>
              <w:t>орган, до сфери управління як</w:t>
            </w:r>
            <w:r w:rsidR="0091662A" w:rsidRPr="00B913CF">
              <w:rPr>
                <w:rFonts w:ascii="Times New Roman" w:eastAsia="Calibri" w:hAnsi="Times New Roman" w:cs="Times New Roman"/>
              </w:rPr>
              <w:t>их</w:t>
            </w:r>
            <w:r w:rsidRPr="00B913CF">
              <w:rPr>
                <w:rFonts w:ascii="Times New Roman" w:eastAsia="Calibri" w:hAnsi="Times New Roman" w:cs="Times New Roman"/>
              </w:rPr>
              <w:t xml:space="preserve"> належить заклад освіти.</w:t>
            </w:r>
          </w:p>
        </w:tc>
      </w:tr>
      <w:tr w:rsidR="00C82AAB" w:rsidRPr="00B913CF" w14:paraId="566626FE" w14:textId="77777777" w:rsidTr="008128C1">
        <w:tc>
          <w:tcPr>
            <w:tcW w:w="562" w:type="dxa"/>
          </w:tcPr>
          <w:p w14:paraId="43D8EB90"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73D1C11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 </w:t>
            </w:r>
            <w:r w:rsidRPr="00B913CF">
              <w:rPr>
                <w:rFonts w:ascii="Times New Roman" w:eastAsia="Calibri" w:hAnsi="Times New Roman" w:cs="Times New Roman"/>
                <w:i/>
              </w:rPr>
              <w:t>пункт 11</w:t>
            </w:r>
          </w:p>
          <w:p w14:paraId="50E957A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i/>
              </w:rPr>
              <w:t>11.</w:t>
            </w:r>
            <w:r w:rsidRPr="00B913CF">
              <w:rPr>
                <w:rFonts w:ascii="Times New Roman" w:eastAsia="Calibri" w:hAnsi="Times New Roman" w:cs="Times New Roman"/>
              </w:rPr>
              <w:t xml:space="preserve"> Громадський контроль здійснюють професійні спілки через своїх представників у закладі освіти, а також </w:t>
            </w:r>
            <w:r w:rsidRPr="00B913CF">
              <w:rPr>
                <w:rFonts w:ascii="Times New Roman" w:eastAsia="Calibri" w:hAnsi="Times New Roman" w:cs="Times New Roman"/>
                <w:i/>
              </w:rPr>
              <w:t>уповноважені трудового колективу закладу освіти</w:t>
            </w:r>
            <w:r w:rsidRPr="00B913CF">
              <w:rPr>
                <w:rFonts w:ascii="Times New Roman" w:eastAsia="Calibri" w:hAnsi="Times New Roman" w:cs="Times New Roman"/>
              </w:rPr>
              <w:t xml:space="preserve"> </w:t>
            </w:r>
            <w:r w:rsidRPr="00B913CF">
              <w:rPr>
                <w:rFonts w:ascii="Times New Roman" w:eastAsia="Calibri" w:hAnsi="Times New Roman" w:cs="Times New Roman"/>
                <w:i/>
              </w:rPr>
              <w:t>з питань охорони праці, безпеки життєдіяльності.</w:t>
            </w:r>
          </w:p>
        </w:tc>
        <w:tc>
          <w:tcPr>
            <w:tcW w:w="4536" w:type="dxa"/>
          </w:tcPr>
          <w:p w14:paraId="22D4D32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 </w:t>
            </w:r>
            <w:r w:rsidRPr="00B913CF">
              <w:rPr>
                <w:rFonts w:ascii="Times New Roman" w:eastAsia="Calibri" w:hAnsi="Times New Roman" w:cs="Times New Roman"/>
                <w:b/>
              </w:rPr>
              <w:t>пункт 10</w:t>
            </w:r>
          </w:p>
          <w:p w14:paraId="59B62496" w14:textId="77777777" w:rsidR="00C82AAB" w:rsidRPr="00B913CF" w:rsidRDefault="00C82AAB" w:rsidP="00C82AAB">
            <w:pPr>
              <w:ind w:firstLine="313"/>
              <w:jc w:val="both"/>
              <w:rPr>
                <w:rFonts w:ascii="Times New Roman" w:eastAsia="Calibri" w:hAnsi="Times New Roman" w:cs="Times New Roman"/>
              </w:rPr>
            </w:pPr>
            <w:r w:rsidRPr="00B913CF">
              <w:rPr>
                <w:rFonts w:ascii="Times New Roman" w:eastAsia="Calibri" w:hAnsi="Times New Roman" w:cs="Times New Roman"/>
                <w:b/>
              </w:rPr>
              <w:t>10.</w:t>
            </w:r>
            <w:r w:rsidRPr="00B913CF">
              <w:rPr>
                <w:rFonts w:ascii="Times New Roman" w:eastAsia="Calibri" w:hAnsi="Times New Roman" w:cs="Times New Roman"/>
              </w:rPr>
              <w:t xml:space="preserve"> Громадський контроль здійснюють професійні спілки через своїх представників у закладі освіти, а також </w:t>
            </w:r>
            <w:r w:rsidRPr="00B913CF">
              <w:rPr>
                <w:rFonts w:ascii="Times New Roman" w:eastAsia="Calibri" w:hAnsi="Times New Roman" w:cs="Times New Roman"/>
                <w:b/>
              </w:rPr>
              <w:t>уповноважені найманими працівниками особи закладу освіти з питань охорони праці, безпеки життєдіяльності.</w:t>
            </w:r>
          </w:p>
          <w:p w14:paraId="3BA67405" w14:textId="77777777" w:rsidR="00C82AAB" w:rsidRPr="00B913CF" w:rsidRDefault="00C82AAB" w:rsidP="00C82AAB">
            <w:pPr>
              <w:ind w:firstLine="319"/>
              <w:jc w:val="both"/>
              <w:rPr>
                <w:rFonts w:ascii="Times New Roman" w:eastAsia="Calibri" w:hAnsi="Times New Roman" w:cs="Times New Roman"/>
              </w:rPr>
            </w:pPr>
          </w:p>
        </w:tc>
        <w:tc>
          <w:tcPr>
            <w:tcW w:w="2445" w:type="dxa"/>
          </w:tcPr>
          <w:p w14:paraId="7BBDC25F"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Директорат дошкільної та шкільної освіти</w:t>
            </w:r>
          </w:p>
        </w:tc>
        <w:tc>
          <w:tcPr>
            <w:tcW w:w="4218" w:type="dxa"/>
          </w:tcPr>
          <w:p w14:paraId="39D6BF8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cs="Times New Roman"/>
                <w:b/>
              </w:rPr>
              <w:t xml:space="preserve">Враховано </w:t>
            </w:r>
          </w:p>
          <w:p w14:paraId="7E7F8CF7" w14:textId="77777777" w:rsidR="00C82AAB" w:rsidRPr="00B913CF" w:rsidRDefault="00C82AAB" w:rsidP="00C82AAB">
            <w:pPr>
              <w:ind w:firstLine="313"/>
              <w:jc w:val="both"/>
              <w:rPr>
                <w:rFonts w:ascii="Times New Roman" w:eastAsia="Calibri" w:hAnsi="Times New Roman" w:cs="Times New Roman"/>
              </w:rPr>
            </w:pPr>
            <w:r w:rsidRPr="00B913CF">
              <w:rPr>
                <w:rFonts w:ascii="Times New Roman" w:eastAsia="Calibri" w:hAnsi="Times New Roman" w:cs="Times New Roman"/>
              </w:rPr>
              <w:t>10. Громадський контроль здійснюють професійні спілки через своїх представників у закладі освіти, а також уповноважені найманими працівниками особи закладу освіти з питань охорони праці, безпеки життєдіяльності.</w:t>
            </w:r>
          </w:p>
          <w:p w14:paraId="7E4FCC86" w14:textId="77777777" w:rsidR="00C82AAB" w:rsidRPr="00B913CF" w:rsidRDefault="00C82AAB" w:rsidP="00C82AAB">
            <w:pPr>
              <w:ind w:firstLine="319"/>
              <w:jc w:val="both"/>
              <w:rPr>
                <w:rFonts w:ascii="Times New Roman" w:eastAsia="Calibri" w:hAnsi="Times New Roman" w:cs="Times New Roman"/>
                <w:b/>
              </w:rPr>
            </w:pPr>
          </w:p>
        </w:tc>
      </w:tr>
      <w:tr w:rsidR="00C82AAB" w:rsidRPr="00B913CF" w14:paraId="73596296" w14:textId="77777777" w:rsidTr="00EC3EFE">
        <w:tc>
          <w:tcPr>
            <w:tcW w:w="562" w:type="dxa"/>
          </w:tcPr>
          <w:p w14:paraId="2C47D3EA"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5A998E8C" w14:textId="358A1DC2"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w:t>
            </w:r>
          </w:p>
          <w:p w14:paraId="4FFE8932"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1. Про кожний нещасний випадок, що трапився із здобувачами освіти за обставин, що визначені в пункті 5 розділу І цього Положення, потерпілий або свідок нещасного випадку повинен повідомити безпосереднього керівника (учителя, вихователя, викладача, іншу особу, яка була присутня під час проведення заходів освітнього процесу в закладі освіти чи за його межами), який зобов'язаний:</w:t>
            </w:r>
          </w:p>
        </w:tc>
        <w:tc>
          <w:tcPr>
            <w:tcW w:w="4536" w:type="dxa"/>
          </w:tcPr>
          <w:p w14:paraId="72E21210" w14:textId="03F7973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w:t>
            </w:r>
          </w:p>
          <w:p w14:paraId="65DBD3EA" w14:textId="1D0A68B4"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1. Про кожний нещасний випадок, що трапився із здобувачами освіти за обставин, що визначені в пункті 5 розділу І цього Положення, потерпілий або свідок нещасного випадку повинен повідомити безпосереднього керівника (учителя, вихователя, викладача,</w:t>
            </w:r>
            <w:r w:rsidRPr="00B913CF">
              <w:rPr>
                <w:sz w:val="24"/>
                <w:szCs w:val="24"/>
              </w:rPr>
              <w:t xml:space="preserve"> </w:t>
            </w:r>
            <w:r w:rsidRPr="00B913CF">
              <w:rPr>
                <w:rFonts w:ascii="Times New Roman" w:eastAsia="Calibri" w:hAnsi="Times New Roman" w:cs="Times New Roman"/>
                <w:b/>
              </w:rPr>
              <w:t>майстра виробничого навчання або інструктора та керівника практики,</w:t>
            </w:r>
            <w:r w:rsidRPr="00B913CF">
              <w:rPr>
                <w:sz w:val="24"/>
                <w:szCs w:val="24"/>
              </w:rPr>
              <w:t xml:space="preserve"> </w:t>
            </w:r>
            <w:r w:rsidRPr="00B913CF">
              <w:rPr>
                <w:rFonts w:ascii="Times New Roman" w:eastAsia="Calibri" w:hAnsi="Times New Roman" w:cs="Times New Roman"/>
              </w:rPr>
              <w:t>іншу особу, яка була присутня під час проведення заходів освітнього процесу в закладі освіти чи за його межами), який зобов'язаний:</w:t>
            </w:r>
          </w:p>
        </w:tc>
        <w:tc>
          <w:tcPr>
            <w:tcW w:w="2445" w:type="dxa"/>
          </w:tcPr>
          <w:p w14:paraId="3D5DAB9F" w14:textId="77777777" w:rsidR="00C82AAB" w:rsidRPr="00B913CF" w:rsidRDefault="00C82AAB" w:rsidP="00C82AAB">
            <w:pPr>
              <w:jc w:val="center"/>
              <w:rPr>
                <w:rFonts w:ascii="Times New Roman" w:hAnsi="Times New Roman" w:cs="Times New Roman"/>
              </w:rPr>
            </w:pPr>
            <w:r w:rsidRPr="00B913CF">
              <w:rPr>
                <w:rFonts w:ascii="Times New Roman" w:eastAsia="Calibri" w:hAnsi="Times New Roman" w:cs="Times New Roman"/>
              </w:rPr>
              <w:t>Навчально-методичний центр професійно-технічної освіти у Дніпропетровській області</w:t>
            </w:r>
          </w:p>
        </w:tc>
        <w:tc>
          <w:tcPr>
            <w:tcW w:w="4218" w:type="dxa"/>
          </w:tcPr>
          <w:p w14:paraId="4D8DD704" w14:textId="335F85F3"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Не враховано </w:t>
            </w:r>
            <w:r w:rsidRPr="00B913CF">
              <w:rPr>
                <w:rFonts w:ascii="Times New Roman" w:hAnsi="Times New Roman" w:cs="Times New Roman"/>
              </w:rPr>
              <w:t>(підстави)</w:t>
            </w:r>
          </w:p>
          <w:p w14:paraId="557E8FA4"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Майстер виробничого навчання або інструктор та керівник практики передбачені словосполученням “іншу особу”.</w:t>
            </w:r>
          </w:p>
        </w:tc>
      </w:tr>
      <w:tr w:rsidR="00C82AAB" w:rsidRPr="00B913CF" w14:paraId="488762B3" w14:textId="77777777" w:rsidTr="00EC3EFE">
        <w:tc>
          <w:tcPr>
            <w:tcW w:w="562" w:type="dxa"/>
          </w:tcPr>
          <w:p w14:paraId="472816CB"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67FF3EC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 абзац другий</w:t>
            </w:r>
          </w:p>
          <w:p w14:paraId="4618AB7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терміново організувати </w:t>
            </w:r>
            <w:r w:rsidRPr="00B913CF">
              <w:rPr>
                <w:rFonts w:ascii="Times New Roman" w:eastAsia="Calibri" w:hAnsi="Times New Roman" w:cs="Times New Roman"/>
                <w:i/>
              </w:rPr>
              <w:t>надання домедичної допомоги потерпілому, у разі необхідності - його доставку до лікувально-профілактичного закладу</w:t>
            </w:r>
            <w:r w:rsidRPr="00B913CF">
              <w:rPr>
                <w:rFonts w:ascii="Times New Roman" w:eastAsia="Calibri" w:hAnsi="Times New Roman" w:cs="Times New Roman"/>
              </w:rPr>
              <w:t>;</w:t>
            </w:r>
          </w:p>
        </w:tc>
        <w:tc>
          <w:tcPr>
            <w:tcW w:w="4536" w:type="dxa"/>
          </w:tcPr>
          <w:p w14:paraId="3B75E2A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 абзац другий</w:t>
            </w:r>
          </w:p>
          <w:p w14:paraId="3484B08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терміново організувати </w:t>
            </w:r>
            <w:r w:rsidRPr="00B913CF">
              <w:rPr>
                <w:rFonts w:ascii="Times New Roman" w:eastAsia="Calibri" w:hAnsi="Times New Roman" w:cs="Times New Roman"/>
                <w:b/>
              </w:rPr>
              <w:t>першу долікарську медичну допомогу потерпілому та викликати «швидку допомогу» або організувати його доставку до лікувально-профілактичного закладу у разі відсутності у населеному пункті станції «швидкої допомоги»</w:t>
            </w:r>
            <w:r w:rsidRPr="00B913CF">
              <w:rPr>
                <w:rFonts w:ascii="Times New Roman" w:eastAsia="Calibri" w:hAnsi="Times New Roman" w:cs="Times New Roman"/>
              </w:rPr>
              <w:t>;</w:t>
            </w:r>
          </w:p>
        </w:tc>
        <w:tc>
          <w:tcPr>
            <w:tcW w:w="2445" w:type="dxa"/>
          </w:tcPr>
          <w:p w14:paraId="6175FE8B"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виконавчого органу Київської міської ради (Київської міської державної адміністрації)</w:t>
            </w:r>
          </w:p>
        </w:tc>
        <w:tc>
          <w:tcPr>
            <w:tcW w:w="4218" w:type="dxa"/>
          </w:tcPr>
          <w:p w14:paraId="06B2F4D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cs="Times New Roman"/>
                <w:b/>
              </w:rPr>
              <w:t>Враховано (частково)</w:t>
            </w:r>
          </w:p>
          <w:p w14:paraId="1A68780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 абзац другий</w:t>
            </w:r>
          </w:p>
          <w:p w14:paraId="34D0C7A2"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терміново організувати надання домедичної допомоги потерпілому та викликати бригаду швидкої медичної допомоги, у разі необхідності за відсутності у населеному пункті станцій швидкої медичної допомоги - його доставку до лікувально-профілактичного закладу;</w:t>
            </w:r>
          </w:p>
        </w:tc>
      </w:tr>
      <w:tr w:rsidR="00C82AAB" w:rsidRPr="00B913CF" w14:paraId="708658EF" w14:textId="77777777" w:rsidTr="00EC3EFE">
        <w:tc>
          <w:tcPr>
            <w:tcW w:w="562" w:type="dxa"/>
          </w:tcPr>
          <w:p w14:paraId="0CE2467F"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5FB724F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 абзац третій</w:t>
            </w:r>
          </w:p>
          <w:p w14:paraId="101205B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i/>
              </w:rPr>
              <w:t>повідомити</w:t>
            </w:r>
            <w:r w:rsidRPr="00B913CF">
              <w:rPr>
                <w:rFonts w:ascii="Times New Roman" w:eastAsia="Calibri" w:hAnsi="Times New Roman" w:cs="Times New Roman"/>
              </w:rPr>
              <w:t xml:space="preserve"> про те, що сталося, керівника закладу освіти та особу, на яку покладено відповідальність за охорону праці, безпеку життєдіяльності в закладі освіти.</w:t>
            </w:r>
          </w:p>
          <w:p w14:paraId="1E727CED" w14:textId="77777777" w:rsidR="00C82AAB" w:rsidRPr="00B913CF" w:rsidRDefault="00C82AAB" w:rsidP="00C82AAB">
            <w:pPr>
              <w:jc w:val="both"/>
              <w:rPr>
                <w:rFonts w:ascii="Times New Roman" w:hAnsi="Times New Roman" w:cs="Times New Roman"/>
              </w:rPr>
            </w:pPr>
          </w:p>
        </w:tc>
        <w:tc>
          <w:tcPr>
            <w:tcW w:w="4536" w:type="dxa"/>
          </w:tcPr>
          <w:p w14:paraId="292F471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 абзац третій</w:t>
            </w:r>
          </w:p>
          <w:p w14:paraId="15C74A00" w14:textId="64518B2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b/>
              </w:rPr>
              <w:t>негайно</w:t>
            </w:r>
            <w:r w:rsidRPr="00B913CF">
              <w:rPr>
                <w:rFonts w:ascii="Times New Roman" w:eastAsia="Calibri" w:hAnsi="Times New Roman" w:cs="Times New Roman"/>
              </w:rPr>
              <w:t xml:space="preserve"> </w:t>
            </w:r>
            <w:r w:rsidRPr="00B913CF">
              <w:rPr>
                <w:rFonts w:ascii="Times New Roman" w:eastAsia="Calibri" w:hAnsi="Times New Roman" w:cs="Times New Roman"/>
                <w:b/>
              </w:rPr>
              <w:t>повідомити</w:t>
            </w:r>
            <w:r w:rsidRPr="00B913CF">
              <w:rPr>
                <w:rFonts w:ascii="Times New Roman" w:eastAsia="Calibri" w:hAnsi="Times New Roman" w:cs="Times New Roman"/>
              </w:rPr>
              <w:t xml:space="preserve"> про те, що сталося, керівника закладу освіти та особу, на яку покладено відповідальність за охорону праці, безпеку життєдіяльності в закладі освіти.</w:t>
            </w:r>
          </w:p>
        </w:tc>
        <w:tc>
          <w:tcPr>
            <w:tcW w:w="2445" w:type="dxa"/>
          </w:tcPr>
          <w:p w14:paraId="196E9328" w14:textId="77777777" w:rsidR="00C82AAB" w:rsidRPr="00B913CF" w:rsidRDefault="00C82AAB" w:rsidP="00C82AAB">
            <w:pPr>
              <w:jc w:val="center"/>
              <w:rPr>
                <w:rFonts w:ascii="Times New Roman" w:hAnsi="Times New Roman" w:cs="Times New Roman"/>
              </w:rPr>
            </w:pPr>
            <w:r w:rsidRPr="00B913CF">
              <w:rPr>
                <w:rFonts w:ascii="Times New Roman" w:eastAsia="Calibri" w:hAnsi="Times New Roman" w:cs="Times New Roman"/>
              </w:rPr>
              <w:t>Навчально-методичний центр професійно-технічної освіти у Дніпропетровській області</w:t>
            </w:r>
          </w:p>
        </w:tc>
        <w:tc>
          <w:tcPr>
            <w:tcW w:w="4218" w:type="dxa"/>
          </w:tcPr>
          <w:p w14:paraId="42101F00" w14:textId="6367843F"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7F82290C"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 абзац третій</w:t>
            </w:r>
          </w:p>
          <w:p w14:paraId="3F6DC0B3"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негайно повідомити про те, що сталося, керівника закладу освіти та особу, на яку покладено відповідальність за охорону праці, безпеку життєдіяльності в закладі освіти.</w:t>
            </w:r>
          </w:p>
        </w:tc>
      </w:tr>
      <w:tr w:rsidR="00C82AAB" w:rsidRPr="00B913CF" w14:paraId="19FB611F" w14:textId="77777777" w:rsidTr="00EC3EFE">
        <w:tc>
          <w:tcPr>
            <w:tcW w:w="562" w:type="dxa"/>
          </w:tcPr>
          <w:p w14:paraId="6D0EB4B8"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6837E64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 абзац третій</w:t>
            </w:r>
          </w:p>
          <w:p w14:paraId="4389761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повідомити про те, що сталося, </w:t>
            </w:r>
            <w:r w:rsidRPr="00B913CF">
              <w:rPr>
                <w:rFonts w:ascii="Times New Roman" w:eastAsia="Calibri" w:hAnsi="Times New Roman" w:cs="Times New Roman"/>
                <w:i/>
              </w:rPr>
              <w:t>керівника закладу освіти та</w:t>
            </w:r>
            <w:r w:rsidRPr="00B913CF">
              <w:rPr>
                <w:rFonts w:ascii="Times New Roman" w:eastAsia="Calibri" w:hAnsi="Times New Roman" w:cs="Times New Roman"/>
              </w:rPr>
              <w:t xml:space="preserve"> особу, на </w:t>
            </w:r>
            <w:r w:rsidRPr="00B913CF">
              <w:rPr>
                <w:rFonts w:ascii="Times New Roman" w:eastAsia="Calibri" w:hAnsi="Times New Roman" w:cs="Times New Roman"/>
              </w:rPr>
              <w:lastRenderedPageBreak/>
              <w:t>яку покладено відповідальність за охорону праці, безпеку життєдіяльності в закладі освіти.</w:t>
            </w:r>
          </w:p>
          <w:p w14:paraId="0B8399A9" w14:textId="77777777" w:rsidR="00C82AAB" w:rsidRPr="00B913CF" w:rsidRDefault="00C82AAB" w:rsidP="00C82AAB">
            <w:pPr>
              <w:ind w:firstLine="319"/>
              <w:jc w:val="both"/>
              <w:rPr>
                <w:rFonts w:ascii="Times New Roman" w:eastAsia="Calibri" w:hAnsi="Times New Roman" w:cs="Times New Roman"/>
              </w:rPr>
            </w:pPr>
          </w:p>
        </w:tc>
        <w:tc>
          <w:tcPr>
            <w:tcW w:w="4536" w:type="dxa"/>
          </w:tcPr>
          <w:p w14:paraId="52AAAB4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ІІ пункт 1 абзац третій</w:t>
            </w:r>
          </w:p>
          <w:p w14:paraId="787AB10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повідомити про те, що сталося, </w:t>
            </w:r>
            <w:r w:rsidRPr="00B913CF">
              <w:rPr>
                <w:rFonts w:ascii="Times New Roman" w:eastAsia="Calibri" w:hAnsi="Times New Roman" w:cs="Times New Roman"/>
                <w:b/>
              </w:rPr>
              <w:t xml:space="preserve">керівника та медичного працівника закладу освіти,  а </w:t>
            </w:r>
            <w:r w:rsidRPr="00B913CF">
              <w:rPr>
                <w:rFonts w:ascii="Times New Roman" w:eastAsia="Calibri" w:hAnsi="Times New Roman" w:cs="Times New Roman"/>
                <w:b/>
              </w:rPr>
              <w:lastRenderedPageBreak/>
              <w:t>також</w:t>
            </w:r>
            <w:r w:rsidRPr="00B913CF">
              <w:rPr>
                <w:rFonts w:ascii="Times New Roman" w:eastAsia="Calibri" w:hAnsi="Times New Roman" w:cs="Times New Roman"/>
              </w:rPr>
              <w:t xml:space="preserve"> особу, на яку покладено відповідальність за охорону праці, безпеку життєдіяльності в закладі освіти.</w:t>
            </w:r>
          </w:p>
          <w:p w14:paraId="15E6C771" w14:textId="77777777" w:rsidR="00C82AAB" w:rsidRPr="00B913CF" w:rsidRDefault="00C82AAB" w:rsidP="00C82AAB">
            <w:pPr>
              <w:ind w:firstLine="319"/>
              <w:jc w:val="both"/>
              <w:rPr>
                <w:rFonts w:ascii="Times New Roman" w:eastAsia="Calibri" w:hAnsi="Times New Roman" w:cs="Times New Roman"/>
              </w:rPr>
            </w:pPr>
          </w:p>
        </w:tc>
        <w:tc>
          <w:tcPr>
            <w:tcW w:w="2445" w:type="dxa"/>
          </w:tcPr>
          <w:p w14:paraId="517E08CD"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 xml:space="preserve">Департамент освіти і науки Запорізької </w:t>
            </w:r>
            <w:r w:rsidRPr="00B913CF">
              <w:rPr>
                <w:rFonts w:ascii="Times New Roman" w:eastAsia="Calibri" w:hAnsi="Times New Roman" w:cs="Times New Roman"/>
              </w:rPr>
              <w:lastRenderedPageBreak/>
              <w:t>обласної державної адміністрації</w:t>
            </w:r>
          </w:p>
        </w:tc>
        <w:tc>
          <w:tcPr>
            <w:tcW w:w="4218" w:type="dxa"/>
          </w:tcPr>
          <w:p w14:paraId="6B2476A3" w14:textId="1549623F"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lastRenderedPageBreak/>
              <w:t xml:space="preserve">Не враховано </w:t>
            </w:r>
            <w:r w:rsidRPr="00B913CF">
              <w:rPr>
                <w:rFonts w:ascii="Times New Roman" w:hAnsi="Times New Roman" w:cs="Times New Roman"/>
              </w:rPr>
              <w:t>(підстави)</w:t>
            </w:r>
          </w:p>
          <w:p w14:paraId="781AE595"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lastRenderedPageBreak/>
              <w:t xml:space="preserve">Виклик медичного представника враховано абзацом другим пункту 1 розділу ІІ. </w:t>
            </w:r>
          </w:p>
          <w:p w14:paraId="6E9F064C"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Залучення медичного працівника закладу освіти (за наявності) здійснює керівник закладу освіти.</w:t>
            </w:r>
          </w:p>
          <w:p w14:paraId="70E84712" w14:textId="44306C8B"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Крім того, безпосередній керівник може повідомити й медичного працівника закладу освіти (за наявності).</w:t>
            </w:r>
          </w:p>
        </w:tc>
      </w:tr>
      <w:tr w:rsidR="00C82AAB" w:rsidRPr="00B913CF" w14:paraId="5D3233E5" w14:textId="77777777" w:rsidTr="00EC3EFE">
        <w:tc>
          <w:tcPr>
            <w:tcW w:w="562" w:type="dxa"/>
          </w:tcPr>
          <w:p w14:paraId="5BC9A52C"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61D26AB0"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 абзац п’ятий</w:t>
            </w:r>
          </w:p>
          <w:p w14:paraId="6053DCB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Якщо нещасний випадок трапився під час походів, екскурсій або інших заходів поза територією району (міста), де розташовано заклад освіти, особа, відповідальна за проведення заходу, негайно повідомляє також орган управління освітою за місцем події.</w:t>
            </w:r>
          </w:p>
        </w:tc>
        <w:tc>
          <w:tcPr>
            <w:tcW w:w="4536" w:type="dxa"/>
          </w:tcPr>
          <w:p w14:paraId="0C485A1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 абзац п’ятий</w:t>
            </w:r>
          </w:p>
          <w:p w14:paraId="4EB3E703" w14:textId="3CCC2F16"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Якщо нещасний випадок трапився під час походів, екскурсій або інших заходів поза територією району (міста), де розташовано заклад освіти, особа, відповідальна за проведення заходу, негайно повідомляє також орган управління освітою за місцем події. </w:t>
            </w:r>
            <w:r w:rsidRPr="00B913CF">
              <w:rPr>
                <w:rFonts w:ascii="Times New Roman" w:eastAsia="Calibri" w:hAnsi="Times New Roman" w:cs="Times New Roman"/>
                <w:b/>
              </w:rPr>
              <w:t>У разі настання нещасного випадку поза територією району (міста) у вихідні або святкові дні, особа, відповідальна за проведення заходу, повинна наступного робочого дня забезпечити повідомлення зазначеного органу управління освітою за місцем події.</w:t>
            </w:r>
          </w:p>
        </w:tc>
        <w:tc>
          <w:tcPr>
            <w:tcW w:w="2445" w:type="dxa"/>
          </w:tcPr>
          <w:p w14:paraId="66B237B4"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Управління освіти, науки, молоді та спорту Кіровоградської обласної державної адміністрації</w:t>
            </w:r>
          </w:p>
        </w:tc>
        <w:tc>
          <w:tcPr>
            <w:tcW w:w="4218" w:type="dxa"/>
          </w:tcPr>
          <w:p w14:paraId="5E0FD785" w14:textId="00374559"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b/>
              </w:rPr>
              <w:t xml:space="preserve">Не враховано </w:t>
            </w:r>
            <w:r w:rsidRPr="00B913CF">
              <w:rPr>
                <w:rFonts w:ascii="Times New Roman" w:hAnsi="Times New Roman" w:cs="Times New Roman"/>
              </w:rPr>
              <w:t>(підстави)</w:t>
            </w:r>
          </w:p>
          <w:p w14:paraId="20CBEF12"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 xml:space="preserve">Повідомлення органу управління освітою у зазначених випадках здійснюється </w:t>
            </w:r>
            <w:r w:rsidRPr="00B913CF">
              <w:rPr>
                <w:rFonts w:ascii="Times New Roman" w:hAnsi="Times New Roman" w:cs="Times New Roman"/>
                <w:b/>
              </w:rPr>
              <w:t>негайно</w:t>
            </w:r>
            <w:r w:rsidRPr="00B913CF">
              <w:rPr>
                <w:rFonts w:ascii="Times New Roman" w:hAnsi="Times New Roman" w:cs="Times New Roman"/>
              </w:rPr>
              <w:t>, навіть у вихідні або святкові дні, через чергову службу органу управління освітою або безпосередньо керівника такого органу. Тому під час організації заходів необхідно уточнювати контактні дані посадових осіб органу управління освітою району або міста де планується захід.</w:t>
            </w:r>
          </w:p>
          <w:p w14:paraId="4A9F52A4" w14:textId="77777777" w:rsidR="00C82AAB" w:rsidRPr="00B913CF" w:rsidRDefault="00C82AAB" w:rsidP="00C82AAB">
            <w:pPr>
              <w:jc w:val="both"/>
              <w:rPr>
                <w:rFonts w:ascii="Times New Roman" w:hAnsi="Times New Roman" w:cs="Times New Roman"/>
                <w:b/>
              </w:rPr>
            </w:pPr>
          </w:p>
        </w:tc>
      </w:tr>
      <w:tr w:rsidR="00C82AAB" w:rsidRPr="00B913CF" w14:paraId="32944F32" w14:textId="77777777" w:rsidTr="00EC3EFE">
        <w:tc>
          <w:tcPr>
            <w:tcW w:w="562" w:type="dxa"/>
          </w:tcPr>
          <w:p w14:paraId="69FDBB9E"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46139E0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2 абзац другий</w:t>
            </w:r>
          </w:p>
          <w:p w14:paraId="79A22F2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повідомити батьків потерпілого (</w:t>
            </w:r>
            <w:r w:rsidRPr="00B913CF">
              <w:rPr>
                <w:rFonts w:ascii="Times New Roman" w:eastAsia="Calibri" w:hAnsi="Times New Roman" w:cs="Times New Roman"/>
                <w:i/>
              </w:rPr>
              <w:t>особу, яка представляє його інтереси</w:t>
            </w:r>
            <w:r w:rsidRPr="00B913CF">
              <w:rPr>
                <w:rFonts w:ascii="Times New Roman" w:eastAsia="Calibri" w:hAnsi="Times New Roman" w:cs="Times New Roman"/>
              </w:rPr>
              <w:t>);</w:t>
            </w:r>
          </w:p>
        </w:tc>
        <w:tc>
          <w:tcPr>
            <w:tcW w:w="4536" w:type="dxa"/>
          </w:tcPr>
          <w:p w14:paraId="5DF80FB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2 абзац другий</w:t>
            </w:r>
          </w:p>
          <w:p w14:paraId="107F8E7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повідомити батьків потерпілого (</w:t>
            </w:r>
            <w:r w:rsidRPr="00B913CF">
              <w:rPr>
                <w:rFonts w:ascii="Times New Roman" w:eastAsia="Calibri" w:hAnsi="Times New Roman" w:cs="Times New Roman"/>
                <w:b/>
              </w:rPr>
              <w:t>інших законних представників потерпілого</w:t>
            </w:r>
            <w:r w:rsidRPr="00B913CF">
              <w:rPr>
                <w:rFonts w:ascii="Times New Roman" w:eastAsia="Calibri" w:hAnsi="Times New Roman" w:cs="Times New Roman"/>
              </w:rPr>
              <w:t>);</w:t>
            </w:r>
          </w:p>
        </w:tc>
        <w:tc>
          <w:tcPr>
            <w:tcW w:w="2445" w:type="dxa"/>
          </w:tcPr>
          <w:p w14:paraId="08891A70" w14:textId="14C02BF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Інститут модернізації змісту освіти</w:t>
            </w:r>
          </w:p>
        </w:tc>
        <w:tc>
          <w:tcPr>
            <w:tcW w:w="4218" w:type="dxa"/>
          </w:tcPr>
          <w:p w14:paraId="0EC7FECD" w14:textId="636C1F74"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2986B639" w14:textId="77777777"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rPr>
              <w:t>Відповідно до Цивільного кодексу України визначається цивільна дієздатність та відповідальність неповнолітньої (малолітньої) особи  (статті 30 – 35).</w:t>
            </w:r>
          </w:p>
          <w:p w14:paraId="45FF80DB" w14:textId="77777777"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Враховано після обговорення</w:t>
            </w:r>
          </w:p>
          <w:p w14:paraId="3009619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2 абзац другий</w:t>
            </w:r>
          </w:p>
          <w:p w14:paraId="72F13F6F" w14:textId="692D1503"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повідомити батьків (усиновлювачів, піклувальника) потерпілого;</w:t>
            </w:r>
          </w:p>
          <w:p w14:paraId="2C1B68E8" w14:textId="56DC3C94"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b/>
              </w:rPr>
              <w:lastRenderedPageBreak/>
              <w:t>та надалі по тексту Положення замінити слова “особа, яка представляє інтереси потерпілого” на “(усиновлювачі, піклувальник) потерпілого” у відповідних відмінках</w:t>
            </w:r>
          </w:p>
        </w:tc>
      </w:tr>
      <w:tr w:rsidR="00C82AAB" w:rsidRPr="00B913CF" w14:paraId="37D347DC" w14:textId="77777777" w:rsidTr="00EC3EFE">
        <w:tc>
          <w:tcPr>
            <w:tcW w:w="562" w:type="dxa"/>
          </w:tcPr>
          <w:p w14:paraId="7EAEEC81"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17B40BAC"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2 абзац четвертий</w:t>
            </w:r>
          </w:p>
          <w:p w14:paraId="7130943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направити письмовий запит до лікувально-профілактичного закладу для отримання медичного висновку про характер i тяжкість ушкодження потерпілого;</w:t>
            </w:r>
          </w:p>
        </w:tc>
        <w:tc>
          <w:tcPr>
            <w:tcW w:w="4536" w:type="dxa"/>
          </w:tcPr>
          <w:p w14:paraId="6FB397F6" w14:textId="0254E04B"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пункт 2 абзац четвертий додати </w:t>
            </w:r>
            <w:r w:rsidR="008058D2">
              <w:rPr>
                <w:rFonts w:ascii="Times New Roman" w:eastAsia="Calibri" w:hAnsi="Times New Roman" w:cs="Times New Roman"/>
              </w:rPr>
              <w:t>абзац</w:t>
            </w:r>
            <w:r w:rsidRPr="00B913CF">
              <w:rPr>
                <w:rFonts w:ascii="Times New Roman" w:eastAsia="Calibri" w:hAnsi="Times New Roman" w:cs="Times New Roman"/>
              </w:rPr>
              <w:t>.</w:t>
            </w:r>
          </w:p>
          <w:p w14:paraId="0B302732" w14:textId="77777777" w:rsidR="008058D2"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направити письмовий запит до лікувально-профілактичного закладу для отримання </w:t>
            </w:r>
            <w:r w:rsidRPr="00B913CF">
              <w:rPr>
                <w:rFonts w:ascii="Times New Roman" w:eastAsia="Calibri" w:hAnsi="Times New Roman" w:cs="Times New Roman"/>
                <w:b/>
              </w:rPr>
              <w:t>довідки</w:t>
            </w:r>
            <w:r w:rsidRPr="00B913CF">
              <w:rPr>
                <w:rFonts w:ascii="Times New Roman" w:eastAsia="Calibri" w:hAnsi="Times New Roman" w:cs="Times New Roman"/>
              </w:rPr>
              <w:t xml:space="preserve"> про характер i тяжкість ушкодження потерпілого. </w:t>
            </w:r>
          </w:p>
          <w:p w14:paraId="57D9B45F" w14:textId="2860231F"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b/>
              </w:rPr>
              <w:t>У разі якщо лікувально-профілактичний заклад відмовляє у наданні довідки, брати до уваги довідку, яку надають батьки потерпілого</w:t>
            </w:r>
            <w:r w:rsidRPr="00B913CF">
              <w:rPr>
                <w:rFonts w:ascii="Times New Roman" w:eastAsia="Calibri" w:hAnsi="Times New Roman" w:cs="Times New Roman"/>
              </w:rPr>
              <w:t xml:space="preserve"> (</w:t>
            </w:r>
            <w:r w:rsidRPr="00B913CF">
              <w:rPr>
                <w:rFonts w:ascii="Times New Roman" w:eastAsia="Calibri" w:hAnsi="Times New Roman" w:cs="Times New Roman"/>
                <w:b/>
              </w:rPr>
              <w:t>інші законні представники здобувача освіти);</w:t>
            </w:r>
          </w:p>
        </w:tc>
        <w:tc>
          <w:tcPr>
            <w:tcW w:w="2445" w:type="dxa"/>
          </w:tcPr>
          <w:p w14:paraId="55E99207"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виконавчого органу Київської міської ради (Київської міської державної адміністрації)</w:t>
            </w:r>
          </w:p>
        </w:tc>
        <w:tc>
          <w:tcPr>
            <w:tcW w:w="4218" w:type="dxa"/>
          </w:tcPr>
          <w:p w14:paraId="7C93F77F" w14:textId="6DFB6F2F" w:rsidR="00C82AAB" w:rsidRPr="00B913CF" w:rsidRDefault="00C82AAB" w:rsidP="00C82AAB">
            <w:pPr>
              <w:ind w:firstLine="319"/>
              <w:jc w:val="both"/>
              <w:rPr>
                <w:rFonts w:ascii="Times New Roman" w:hAnsi="Times New Roman" w:cs="Times New Roman"/>
                <w:color w:val="FF0000"/>
              </w:rPr>
            </w:pPr>
            <w:r w:rsidRPr="00B913CF">
              <w:rPr>
                <w:rFonts w:ascii="Times New Roman" w:hAnsi="Times New Roman" w:cs="Times New Roman"/>
                <w:b/>
              </w:rPr>
              <w:t xml:space="preserve">Враховано </w:t>
            </w:r>
          </w:p>
          <w:p w14:paraId="538AC4F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2 абзац четвертий</w:t>
            </w:r>
          </w:p>
          <w:p w14:paraId="0DB3EF8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направити письмовий запит до лікувально-профілактичного закладу для отримання довідки про характер i тяжкість ушкодження потерпілого;</w:t>
            </w:r>
          </w:p>
          <w:p w14:paraId="2C0952A7" w14:textId="7C2DAED4" w:rsidR="00C82AAB" w:rsidRPr="00B913CF" w:rsidRDefault="00C82AAB" w:rsidP="00C82AAB">
            <w:pPr>
              <w:ind w:firstLine="319"/>
              <w:jc w:val="both"/>
              <w:rPr>
                <w:rFonts w:ascii="Times New Roman" w:hAnsi="Times New Roman"/>
                <w:b/>
              </w:rPr>
            </w:pPr>
            <w:r w:rsidRPr="00B913CF">
              <w:rPr>
                <w:rFonts w:ascii="Times New Roman" w:hAnsi="Times New Roman"/>
                <w:b/>
              </w:rPr>
              <w:t>Додати новий абзац шостий, абзац шостий вважати сьомим.</w:t>
            </w:r>
          </w:p>
          <w:p w14:paraId="7CB49C0B"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У разі, якщо лікувально-профілактичний заклад відмовляє у наданні довідки, термін проведення розслідування може бути продовжено на час, необхідний для отримання та обробки довідки про характер i тяжкість ушкодження потерпілого. Під час розслідування брати до уваги довідку, яку надають батьки (усиновлювачі, піклувальник) потерпілого у тому числі по завершенню лікування.</w:t>
            </w:r>
          </w:p>
        </w:tc>
      </w:tr>
      <w:tr w:rsidR="00C82AAB" w:rsidRPr="00B913CF" w14:paraId="366D6BEC" w14:textId="77777777" w:rsidTr="00EC3EFE">
        <w:tc>
          <w:tcPr>
            <w:tcW w:w="562" w:type="dxa"/>
          </w:tcPr>
          <w:p w14:paraId="3F78921F"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0F8A88E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2 абзац шостий</w:t>
            </w:r>
          </w:p>
          <w:p w14:paraId="50B1DC81" w14:textId="69ACFA1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Про нещасний випадок, що стався із здобувачем освіти </w:t>
            </w:r>
            <w:r w:rsidRPr="00B913CF">
              <w:rPr>
                <w:rFonts w:ascii="Times New Roman" w:eastAsia="Calibri" w:hAnsi="Times New Roman" w:cs="Times New Roman"/>
                <w:i/>
              </w:rPr>
              <w:t>через</w:t>
            </w:r>
            <w:r w:rsidRPr="00B913CF">
              <w:rPr>
                <w:rFonts w:ascii="Times New Roman" w:eastAsia="Calibri" w:hAnsi="Times New Roman" w:cs="Times New Roman"/>
                <w:b/>
              </w:rPr>
              <w:t xml:space="preserve"> </w:t>
            </w:r>
            <w:r w:rsidRPr="00B913CF">
              <w:rPr>
                <w:rFonts w:ascii="Times New Roman" w:eastAsia="Calibri" w:hAnsi="Times New Roman" w:cs="Times New Roman"/>
                <w:i/>
              </w:rPr>
              <w:t>нанесення</w:t>
            </w:r>
            <w:r w:rsidRPr="00B913CF">
              <w:rPr>
                <w:rFonts w:ascii="Times New Roman" w:eastAsia="Calibri" w:hAnsi="Times New Roman" w:cs="Times New Roman"/>
              </w:rPr>
              <w:t xml:space="preserve"> тілесних ушкоджень внаслідок бійок, скоєння правопорушень під час освітнього процесу, керівник закладу освіти також інформує органи правопорядку.</w:t>
            </w:r>
          </w:p>
        </w:tc>
        <w:tc>
          <w:tcPr>
            <w:tcW w:w="4536" w:type="dxa"/>
          </w:tcPr>
          <w:p w14:paraId="5265269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2 абзац шостий</w:t>
            </w:r>
          </w:p>
          <w:p w14:paraId="0D87488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Про нещасний випадок, що стався із здобувачем освіти </w:t>
            </w:r>
            <w:r w:rsidRPr="00B913CF">
              <w:rPr>
                <w:rFonts w:ascii="Times New Roman" w:eastAsia="Calibri" w:hAnsi="Times New Roman" w:cs="Times New Roman"/>
                <w:b/>
              </w:rPr>
              <w:t>через отруєння,</w:t>
            </w:r>
            <w:r w:rsidRPr="00B913CF">
              <w:rPr>
                <w:rFonts w:ascii="Times New Roman" w:eastAsia="Calibri" w:hAnsi="Times New Roman" w:cs="Times New Roman"/>
              </w:rPr>
              <w:t xml:space="preserve"> нанесення тілесних ушкоджень внаслідок бійок, скоєння правопорушень під час освітнього процесу, керівник закладу освіти також інформує органи правопорядку.</w:t>
            </w:r>
          </w:p>
        </w:tc>
        <w:tc>
          <w:tcPr>
            <w:tcW w:w="2445" w:type="dxa"/>
          </w:tcPr>
          <w:p w14:paraId="19F52CD2"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Інститут модернізації змісту освіти</w:t>
            </w:r>
          </w:p>
        </w:tc>
        <w:tc>
          <w:tcPr>
            <w:tcW w:w="4218" w:type="dxa"/>
          </w:tcPr>
          <w:p w14:paraId="6DC5315A" w14:textId="5A074FC2"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Враховано</w:t>
            </w:r>
          </w:p>
          <w:p w14:paraId="41034B52"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Про нещасний випадок, що стався із здобувачем освіти через отруєння, нанесення тілесних ушкоджень внаслідок бійок, скоєння правопорушень під час освітнього процесу, керівник закладу освіти також інформує органи правопорядку.</w:t>
            </w:r>
          </w:p>
        </w:tc>
      </w:tr>
      <w:tr w:rsidR="00C82AAB" w:rsidRPr="00B913CF" w14:paraId="5DBBDE9D" w14:textId="77777777" w:rsidTr="00EC3EFE">
        <w:tc>
          <w:tcPr>
            <w:tcW w:w="562" w:type="dxa"/>
          </w:tcPr>
          <w:p w14:paraId="1ED1FC20"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78C224B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3 абзац другий</w:t>
            </w:r>
          </w:p>
          <w:p w14:paraId="4B07C9E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3. До складу комісії з розслідування нещасних випадків включаються:</w:t>
            </w:r>
          </w:p>
          <w:p w14:paraId="04D8ECE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заступник керівника закладу освіти, на якого покладено відповідальність за охорону праці, безпеку життєдіяльності закладу освіти (голова комісії) і який пройшов навчання і перевірку знань з питань охорони праці, безпеки життєдіяльності відповідно до Положення про порядок проведення навчання і перевірки знань з питань охорони праці та безпеки життєдіяльності  в закладах, установах, організаціях, підприємствах, що належать до сфери управління Міністерства освіти і науки України, </w:t>
            </w:r>
            <w:r w:rsidRPr="00B913CF">
              <w:rPr>
                <w:rFonts w:ascii="Times New Roman" w:eastAsia="Calibri" w:hAnsi="Times New Roman" w:cs="Times New Roman"/>
                <w:i/>
              </w:rPr>
              <w:t>затвердженого наказом Міністерства освіти і науки України від 22 листопада 2017 року № 1514, зареєстрованого в Міністерстві юстиції України 14 грудня 2017 року за № 1512/31380</w:t>
            </w:r>
            <w:r w:rsidRPr="00B913CF">
              <w:rPr>
                <w:rFonts w:ascii="Times New Roman" w:eastAsia="Calibri" w:hAnsi="Times New Roman" w:cs="Times New Roman"/>
              </w:rPr>
              <w:t>;</w:t>
            </w:r>
          </w:p>
        </w:tc>
        <w:tc>
          <w:tcPr>
            <w:tcW w:w="4536" w:type="dxa"/>
          </w:tcPr>
          <w:p w14:paraId="1104E87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3 абзац другий</w:t>
            </w:r>
          </w:p>
          <w:p w14:paraId="04568D20"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3. До складу комісії з розслідування нещасних випадків включаються: </w:t>
            </w:r>
          </w:p>
          <w:p w14:paraId="0770B61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заступник керівника закладу освіти, на якого покладено відповідальність за охорону праці, безпеку життєдіяльності закладу освіти (голова комісії) і який пройшов навчання і перевірку знань з питань охорони праці, безпеки життєдіяльності відповідно до Положення про порядок проведення навчання і перевірки знань з питань охорони праці та безпеки життєдіяльності  в закладах, установах, організаціях, підприємствах, що належать до сфери управління Міністерства освіти і науки України, </w:t>
            </w:r>
            <w:r w:rsidRPr="00B913CF">
              <w:rPr>
                <w:rFonts w:ascii="Times New Roman" w:eastAsia="Calibri" w:hAnsi="Times New Roman" w:cs="Times New Roman"/>
                <w:b/>
              </w:rPr>
              <w:t>затвердженого наказом Міністерства освіти і науки України від 18 квітня 2006 року № 304 (у редакції наказу Міністерства освіти і науки України від 22 листопада 2017 року № 1514, зареєстрованого в Міністерстві юстиції України 14 грудня 2017 року за № 1512/31380)</w:t>
            </w:r>
            <w:r w:rsidRPr="00B913CF">
              <w:rPr>
                <w:rFonts w:ascii="Times New Roman" w:eastAsia="Calibri" w:hAnsi="Times New Roman" w:cs="Times New Roman"/>
              </w:rPr>
              <w:t>;</w:t>
            </w:r>
          </w:p>
        </w:tc>
        <w:tc>
          <w:tcPr>
            <w:tcW w:w="2445" w:type="dxa"/>
          </w:tcPr>
          <w:p w14:paraId="0A05F29D" w14:textId="77777777" w:rsidR="00C82AAB" w:rsidRPr="00B913CF" w:rsidRDefault="00C82AAB" w:rsidP="00C82AAB">
            <w:pPr>
              <w:jc w:val="center"/>
              <w:rPr>
                <w:rFonts w:ascii="Times New Roman" w:hAnsi="Times New Roman" w:cs="Times New Roman"/>
                <w:color w:val="000000"/>
              </w:rPr>
            </w:pPr>
            <w:r w:rsidRPr="00B913CF">
              <w:rPr>
                <w:rFonts w:ascii="Times New Roman" w:hAnsi="Times New Roman" w:cs="Times New Roman"/>
                <w:color w:val="000000"/>
              </w:rPr>
              <w:t>Управління освіти і науки Черкаської ОДА</w:t>
            </w:r>
          </w:p>
        </w:tc>
        <w:tc>
          <w:tcPr>
            <w:tcW w:w="4218" w:type="dxa"/>
          </w:tcPr>
          <w:p w14:paraId="2139203E"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Враховано </w:t>
            </w:r>
          </w:p>
          <w:p w14:paraId="2796AEA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3 абзац другий</w:t>
            </w:r>
          </w:p>
          <w:p w14:paraId="5AB65AF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3. До складу комісії з розслідування нещасних випадків включаються: </w:t>
            </w:r>
          </w:p>
          <w:p w14:paraId="20CC6E9A" w14:textId="2C99E41D"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заступник керівника закладу освіти, на якого покладено відповідальність за  організацію роботи з охорони праці, безпеки життєдіяльності закладу освіти (голова комісії) і який пройшов навчання і перевірку знань з питань охорони праці, безпеки життєдіяльності відповідно до Положення про порядок проведення навчання і перевірки знань з питань охорони праці та безпеки життєдіяльності  в закладах, установах, організаціях, підприємствах, що належать до сфери управління Міністерства освіти і науки України, затвердженого наказом Міністерства освіти і науки України від 18 квітня 2006 року № 304 (у редакції наказу Міністерства освіти і науки України від 22 листопада 2017 року № 1514, зареєстрованого в Міністерстві юстиції України 14 грудня 2017 року за № 1512/31380);</w:t>
            </w:r>
          </w:p>
        </w:tc>
      </w:tr>
      <w:tr w:rsidR="00C82AAB" w:rsidRPr="00B913CF" w14:paraId="18E0F6B8" w14:textId="77777777" w:rsidTr="00EC3EFE">
        <w:tc>
          <w:tcPr>
            <w:tcW w:w="562" w:type="dxa"/>
          </w:tcPr>
          <w:p w14:paraId="0B58109E"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4C82403C"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3 абзац другий</w:t>
            </w:r>
          </w:p>
          <w:p w14:paraId="3BE7188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3. До складу комісії з розслідування нещасних випадків включаються:</w:t>
            </w:r>
          </w:p>
          <w:p w14:paraId="2BA5185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заступник керівника закладу освіти, </w:t>
            </w:r>
            <w:r w:rsidRPr="00B913CF">
              <w:rPr>
                <w:rFonts w:ascii="Times New Roman" w:eastAsia="Calibri" w:hAnsi="Times New Roman" w:cs="Times New Roman"/>
                <w:i/>
              </w:rPr>
              <w:t>на якого покладено відповідальність за охорону праці, безпеку життєдіяльності закладу освіти</w:t>
            </w:r>
            <w:r w:rsidRPr="00B913CF">
              <w:rPr>
                <w:rFonts w:ascii="Times New Roman" w:eastAsia="Calibri" w:hAnsi="Times New Roman" w:cs="Times New Roman"/>
              </w:rPr>
              <w:t xml:space="preserve"> (голова комісії)</w:t>
            </w:r>
            <w:r w:rsidRPr="00B913CF">
              <w:rPr>
                <w:rFonts w:ascii="Times New Roman" w:eastAsia="Calibri" w:hAnsi="Times New Roman" w:cs="Times New Roman"/>
                <w:i/>
              </w:rPr>
              <w:t xml:space="preserve"> і</w:t>
            </w:r>
            <w:r w:rsidRPr="00B913CF">
              <w:rPr>
                <w:rFonts w:ascii="Times New Roman" w:eastAsia="Calibri" w:hAnsi="Times New Roman" w:cs="Times New Roman"/>
              </w:rPr>
              <w:t xml:space="preserve"> який пройшов </w:t>
            </w:r>
            <w:r w:rsidRPr="00B913CF">
              <w:rPr>
                <w:rFonts w:ascii="Times New Roman" w:eastAsia="Calibri" w:hAnsi="Times New Roman" w:cs="Times New Roman"/>
              </w:rPr>
              <w:lastRenderedPageBreak/>
              <w:t>навчання і перевірку знань з питань охорони праці, безпеки життєдіяльності відповідно до Положення про порядок проведення навчання і перевірки знань з питань охорони праці та безпеки життєдіяльності  в закладах, установах, організаціях, підприємствах, що належать до сфери управління Міністерства освіти і науки України, затвердженого наказом Міністерства освіти і науки України від 22 листопада 2017 року № 1514, зареєстрованого в Міністерстві юстиції України 14 грудня 2017 року за № 1512/31380;</w:t>
            </w:r>
          </w:p>
        </w:tc>
        <w:tc>
          <w:tcPr>
            <w:tcW w:w="4536" w:type="dxa"/>
          </w:tcPr>
          <w:p w14:paraId="77A3698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ІІ пункт 3 абзац другий</w:t>
            </w:r>
          </w:p>
          <w:p w14:paraId="5314CC37" w14:textId="77777777" w:rsidR="00C82AAB" w:rsidRPr="00B913CF" w:rsidRDefault="00C82AAB" w:rsidP="00C82AAB">
            <w:pPr>
              <w:ind w:firstLine="709"/>
              <w:jc w:val="both"/>
              <w:rPr>
                <w:rFonts w:ascii="Times New Roman" w:eastAsia="Calibri" w:hAnsi="Times New Roman" w:cs="Times New Roman"/>
              </w:rPr>
            </w:pPr>
            <w:r w:rsidRPr="00B913CF">
              <w:rPr>
                <w:rFonts w:ascii="Times New Roman" w:eastAsia="Calibri" w:hAnsi="Times New Roman" w:cs="Times New Roman"/>
              </w:rPr>
              <w:t>3. До складу комісії з розслідування нещасних випадків включаються:</w:t>
            </w:r>
          </w:p>
          <w:p w14:paraId="5FEB483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заступник керівника закладу освіти (голова комісії), який пройшов навчання і перевірку знань з питань охорони праці, безпеки життєдіяльності відповідно до Положення про порядок проведення навчання </w:t>
            </w:r>
            <w:r w:rsidRPr="00B913CF">
              <w:rPr>
                <w:rFonts w:ascii="Times New Roman" w:eastAsia="Calibri" w:hAnsi="Times New Roman" w:cs="Times New Roman"/>
              </w:rPr>
              <w:lastRenderedPageBreak/>
              <w:t>і перевірки знань з питань охорони праці та безпеки життєдіяльності  в закладах, установах, організаціях, підприємствах, що належать до сфери управління Міністерства освіти і науки України, затвердженого наказом Міністерства освіти і науки України від 22 листопада 2017 року № 1514, зареєстрованого в Міністерстві юстиції України 14 грудня 2017 року за № 1512/31380;</w:t>
            </w:r>
          </w:p>
        </w:tc>
        <w:tc>
          <w:tcPr>
            <w:tcW w:w="2445" w:type="dxa"/>
          </w:tcPr>
          <w:p w14:paraId="603DADC8" w14:textId="77777777" w:rsidR="00C82AAB" w:rsidRPr="00B913CF" w:rsidRDefault="00C82AAB" w:rsidP="00C82AAB">
            <w:pPr>
              <w:jc w:val="center"/>
              <w:rPr>
                <w:rFonts w:ascii="Times New Roman" w:hAnsi="Times New Roman" w:cs="Times New Roman"/>
                <w:color w:val="000000"/>
              </w:rPr>
            </w:pPr>
            <w:r w:rsidRPr="00B913CF">
              <w:rPr>
                <w:rFonts w:ascii="Times New Roman" w:hAnsi="Times New Roman" w:cs="Times New Roman"/>
                <w:color w:val="000000"/>
              </w:rPr>
              <w:lastRenderedPageBreak/>
              <w:t>Управління освіти і науки Чернігівської обласної державної адміністрації</w:t>
            </w:r>
          </w:p>
        </w:tc>
        <w:tc>
          <w:tcPr>
            <w:tcW w:w="4218" w:type="dxa"/>
          </w:tcPr>
          <w:p w14:paraId="3940C905" w14:textId="51EEBC77"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056C85DC" w14:textId="77777777" w:rsidR="00C82AAB" w:rsidRPr="00B913CF" w:rsidRDefault="00C82AAB" w:rsidP="00C82AAB">
            <w:pPr>
              <w:jc w:val="both"/>
              <w:rPr>
                <w:rFonts w:ascii="Times New Roman" w:hAnsi="Times New Roman" w:cs="Times New Roman"/>
              </w:rPr>
            </w:pPr>
            <w:r w:rsidRPr="00B913CF">
              <w:rPr>
                <w:rFonts w:ascii="Times New Roman" w:hAnsi="Times New Roman" w:cs="Times New Roman"/>
              </w:rPr>
              <w:t>Відповідно до підпункту 2 пункту 1 розділу І</w:t>
            </w:r>
            <w:r w:rsidRPr="00B913CF">
              <w:rPr>
                <w:rFonts w:ascii="Times New Roman" w:hAnsi="Times New Roman" w:cs="Times New Roman"/>
                <w:lang w:val="en-US"/>
              </w:rPr>
              <w:t>V</w:t>
            </w:r>
            <w:r w:rsidRPr="00B913CF">
              <w:rPr>
                <w:rFonts w:ascii="Times New Roman" w:hAnsi="Times New Roman" w:cs="Times New Roman"/>
              </w:rPr>
              <w:t xml:space="preserve"> Положення про організацію роботи з охорони праці та безпеки життєдіяльності учасників освітнього процесу в установах і закладах освіти, затвердженого наказом МОН від 26.12.2017 № 1669, зареєстрованого в </w:t>
            </w:r>
            <w:r w:rsidRPr="00B913CF">
              <w:rPr>
                <w:rFonts w:ascii="Times New Roman" w:hAnsi="Times New Roman" w:cs="Times New Roman"/>
              </w:rPr>
              <w:lastRenderedPageBreak/>
              <w:t>Міністерстві юстиції України 23 січня 2018 р. за № 100/31552, керівник закладу освіти (ректор, директор, завідувач) призначає відповідальних за організацію роботи з охорони праці, безпеки життєдіяльності в закладі освіти та визначає їх функціональні обов’язки.</w:t>
            </w:r>
          </w:p>
          <w:p w14:paraId="2F57EF83" w14:textId="77777777" w:rsidR="00C82AAB" w:rsidRPr="00B913CF" w:rsidRDefault="00C82AAB" w:rsidP="00C82AAB">
            <w:pPr>
              <w:ind w:firstLine="319"/>
              <w:jc w:val="both"/>
              <w:rPr>
                <w:rFonts w:ascii="Times New Roman" w:hAnsi="Times New Roman"/>
                <w:i/>
              </w:rPr>
            </w:pPr>
          </w:p>
          <w:p w14:paraId="5B8C3CF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3 абзац другий</w:t>
            </w:r>
          </w:p>
          <w:p w14:paraId="2E0BE1C4" w14:textId="77777777" w:rsidR="00C82AAB" w:rsidRPr="00B913CF" w:rsidRDefault="00C82AAB" w:rsidP="00C82AAB">
            <w:pPr>
              <w:ind w:firstLine="283"/>
              <w:jc w:val="both"/>
              <w:rPr>
                <w:rFonts w:ascii="Times New Roman" w:hAnsi="Times New Roman" w:cs="Times New Roman"/>
                <w:color w:val="FF0000"/>
              </w:rPr>
            </w:pPr>
            <w:r w:rsidRPr="00B913CF">
              <w:rPr>
                <w:rFonts w:ascii="Times New Roman" w:eastAsia="Calibri" w:hAnsi="Times New Roman" w:cs="Times New Roman"/>
              </w:rPr>
              <w:t>заступник керівника закладу освіти, на якого покладено відповідальність за  організацію роботи з охорони праці, безпеки життєдіяльності закладу освіти (голова комісії) і який пройшов навчання і перевірку знань з питань охорони праці, безпеки життєдіяльності відповідно до Положення про порядок проведення навчання і перевірки знань з питань охорони праці та безпеки життєдіяльності  в закладах, установах, організаціях, підприємствах, що належать до сфери управління Міністерства освіти і науки України, затвердженого наказом Міністерства освіти і науки України від 18 квітня 2006 року № 304 (у редакції наказу Міністерства освіти і науки України від 22 листопада 2017 року № 1514, зареєстрованого в Міністерстві юстиції України 14 грудня 2017 року за № 1512/31380);</w:t>
            </w:r>
          </w:p>
        </w:tc>
      </w:tr>
      <w:tr w:rsidR="00C82AAB" w:rsidRPr="00B913CF" w14:paraId="756B9EC5" w14:textId="77777777" w:rsidTr="00EC3EFE">
        <w:tc>
          <w:tcPr>
            <w:tcW w:w="562" w:type="dxa"/>
          </w:tcPr>
          <w:p w14:paraId="0965B482"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1DCA9387" w14:textId="34C96525"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3 абзац п’ятий</w:t>
            </w:r>
          </w:p>
          <w:p w14:paraId="7F8A73A3" w14:textId="1D91298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Якщо чисельність працівників закладу освіти менша ніж 20 осіб </w:t>
            </w:r>
            <w:r w:rsidRPr="00B913CF">
              <w:rPr>
                <w:rFonts w:ascii="Times New Roman" w:eastAsia="Calibri" w:hAnsi="Times New Roman" w:cs="Times New Roman"/>
              </w:rPr>
              <w:lastRenderedPageBreak/>
              <w:t xml:space="preserve">(заклад дошкільної, позашкільної освіти тощо), комісію з розслідування нещасного випадку утворює </w:t>
            </w:r>
            <w:r w:rsidRPr="00B913CF">
              <w:rPr>
                <w:rFonts w:ascii="Times New Roman" w:eastAsia="Calibri" w:hAnsi="Times New Roman" w:cs="Times New Roman"/>
                <w:i/>
              </w:rPr>
              <w:t>засновник (засновники) закладу освіти, орган управління освітою, до сфери управління якого належить заклад освіти.</w:t>
            </w:r>
          </w:p>
        </w:tc>
        <w:tc>
          <w:tcPr>
            <w:tcW w:w="4536" w:type="dxa"/>
          </w:tcPr>
          <w:p w14:paraId="7D832CFF" w14:textId="6CFD6821"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ІІ пункт 3 абзац п’ятий</w:t>
            </w:r>
          </w:p>
          <w:p w14:paraId="2C622B59" w14:textId="50A05FC5"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Якщо чисельність працівників закладу освіти менша ніж 20 осіб (заклад дошкільної, </w:t>
            </w:r>
            <w:r w:rsidRPr="00B913CF">
              <w:rPr>
                <w:rFonts w:ascii="Times New Roman" w:eastAsia="Calibri" w:hAnsi="Times New Roman" w:cs="Times New Roman"/>
              </w:rPr>
              <w:lastRenderedPageBreak/>
              <w:t>позашкільної освіти тощо),</w:t>
            </w:r>
            <w:r w:rsidRPr="00B913CF">
              <w:rPr>
                <w:rFonts w:ascii="Times New Roman" w:eastAsia="Calibri" w:hAnsi="Times New Roman" w:cs="Times New Roman"/>
                <w:b/>
              </w:rPr>
              <w:t xml:space="preserve"> керівник закладу освіти наказом утворює комісію з розслідування нещасного випадку за участю представника засновника (засновників) </w:t>
            </w:r>
            <w:r w:rsidR="00460436" w:rsidRPr="00B913CF">
              <w:rPr>
                <w:rFonts w:ascii="Times New Roman" w:eastAsia="Calibri" w:hAnsi="Times New Roman" w:cs="Times New Roman"/>
                <w:b/>
              </w:rPr>
              <w:t xml:space="preserve">приватного </w:t>
            </w:r>
            <w:r w:rsidRPr="00B913CF">
              <w:rPr>
                <w:rFonts w:ascii="Times New Roman" w:eastAsia="Calibri" w:hAnsi="Times New Roman" w:cs="Times New Roman"/>
                <w:b/>
              </w:rPr>
              <w:t>закладу освіти, органу управління освітою, до сфери управління якого належить заклад освіти (за згодою).</w:t>
            </w:r>
          </w:p>
        </w:tc>
        <w:tc>
          <w:tcPr>
            <w:tcW w:w="2445" w:type="dxa"/>
          </w:tcPr>
          <w:p w14:paraId="4D25C0C9"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 xml:space="preserve">Департамент освіти і науки виконавчого органу Київської </w:t>
            </w:r>
            <w:r w:rsidRPr="00B913CF">
              <w:rPr>
                <w:rFonts w:ascii="Times New Roman" w:eastAsia="Calibri" w:hAnsi="Times New Roman" w:cs="Times New Roman"/>
              </w:rPr>
              <w:lastRenderedPageBreak/>
              <w:t>міської ради (Київської міської державної адміністрації)</w:t>
            </w:r>
          </w:p>
        </w:tc>
        <w:tc>
          <w:tcPr>
            <w:tcW w:w="4218" w:type="dxa"/>
          </w:tcPr>
          <w:p w14:paraId="3C61B57D"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lastRenderedPageBreak/>
              <w:t xml:space="preserve">Враховано </w:t>
            </w:r>
          </w:p>
          <w:p w14:paraId="0B7C476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пункт 3 абзац п’ятий </w:t>
            </w:r>
          </w:p>
          <w:p w14:paraId="39CC8087" w14:textId="786F2C61"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lastRenderedPageBreak/>
              <w:t xml:space="preserve">Якщо чисельність працівників закладу освіти менша ніж 20 осіб (заклад дошкільної, позашкільної освіти тощо), керівник закладу освіти наказом утворює комісію з розслідування нещасного випадку за участю представника засновника (засновників) </w:t>
            </w:r>
            <w:r w:rsidR="00460436" w:rsidRPr="00B913CF">
              <w:rPr>
                <w:rFonts w:ascii="Times New Roman" w:eastAsia="Calibri" w:hAnsi="Times New Roman" w:cs="Times New Roman"/>
              </w:rPr>
              <w:t xml:space="preserve">приватного </w:t>
            </w:r>
            <w:r w:rsidRPr="00B913CF">
              <w:rPr>
                <w:rFonts w:ascii="Times New Roman" w:eastAsia="Calibri" w:hAnsi="Times New Roman" w:cs="Times New Roman"/>
              </w:rPr>
              <w:t>закладу освіти, органу управління освітою, до сфери управління якого належить заклад освіти (за згодою).</w:t>
            </w:r>
          </w:p>
        </w:tc>
      </w:tr>
      <w:tr w:rsidR="00C82AAB" w:rsidRPr="00B913CF" w14:paraId="5C2949F0" w14:textId="77777777" w:rsidTr="00EC3EFE">
        <w:tc>
          <w:tcPr>
            <w:tcW w:w="562" w:type="dxa"/>
          </w:tcPr>
          <w:p w14:paraId="3CB6E2B4"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4F23E60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4</w:t>
            </w:r>
          </w:p>
          <w:p w14:paraId="2F3CCE86" w14:textId="47173F8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4. Потерпілий, його батьки, особи, які представляють інтереси потерпілого, мають право </w:t>
            </w:r>
            <w:r w:rsidRPr="00B913CF">
              <w:rPr>
                <w:rFonts w:ascii="Times New Roman" w:eastAsia="Calibri" w:hAnsi="Times New Roman" w:cs="Times New Roman"/>
                <w:i/>
              </w:rPr>
              <w:t>брати участь</w:t>
            </w:r>
            <w:r w:rsidRPr="00B913CF">
              <w:rPr>
                <w:rFonts w:ascii="Times New Roman" w:eastAsia="Calibri" w:hAnsi="Times New Roman" w:cs="Times New Roman"/>
              </w:rPr>
              <w:t xml:space="preserve"> </w:t>
            </w:r>
            <w:r w:rsidRPr="00B913CF">
              <w:rPr>
                <w:rFonts w:ascii="Times New Roman" w:eastAsia="Calibri" w:hAnsi="Times New Roman" w:cs="Times New Roman"/>
                <w:i/>
              </w:rPr>
              <w:t>у роботі</w:t>
            </w:r>
            <w:r w:rsidRPr="00B913CF">
              <w:rPr>
                <w:rFonts w:ascii="Times New Roman" w:eastAsia="Calibri" w:hAnsi="Times New Roman" w:cs="Times New Roman"/>
              </w:rPr>
              <w:t xml:space="preserve"> комісії, надавати свої пояснення та пропозиції, додавати до матеріалів розслідування документи, що пояснюють причини та обставини нещасного випадку, викладати в письмовій чи усній формі свою особисту думку щодо нещасного випадку та отримувати від комісії інформацію про хід проведення розслідування.</w:t>
            </w:r>
          </w:p>
        </w:tc>
        <w:tc>
          <w:tcPr>
            <w:tcW w:w="4536" w:type="dxa"/>
          </w:tcPr>
          <w:p w14:paraId="4ACBA9B2"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4</w:t>
            </w:r>
          </w:p>
          <w:p w14:paraId="0239E24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4. Потерпілий, його батьки, особи, які представляють інтереси потерпілого, мають право </w:t>
            </w:r>
            <w:r w:rsidRPr="00B913CF">
              <w:rPr>
                <w:rFonts w:ascii="Times New Roman" w:eastAsia="Calibri" w:hAnsi="Times New Roman" w:cs="Times New Roman"/>
                <w:b/>
              </w:rPr>
              <w:t>на ознайомлення з результатами</w:t>
            </w:r>
            <w:r w:rsidRPr="00B913CF">
              <w:rPr>
                <w:rFonts w:ascii="Times New Roman" w:hAnsi="Times New Roman"/>
              </w:rPr>
              <w:t xml:space="preserve"> </w:t>
            </w:r>
            <w:r w:rsidRPr="00B913CF">
              <w:rPr>
                <w:rFonts w:ascii="Times New Roman" w:eastAsia="Calibri" w:hAnsi="Times New Roman" w:cs="Times New Roman"/>
                <w:b/>
              </w:rPr>
              <w:t>роботи</w:t>
            </w:r>
            <w:r w:rsidRPr="00B913CF">
              <w:rPr>
                <w:rFonts w:ascii="Times New Roman" w:eastAsia="Calibri" w:hAnsi="Times New Roman" w:cs="Times New Roman"/>
              </w:rPr>
              <w:t xml:space="preserve"> комісії, надавати свої пояснення та пропозиції, додавати до матеріалів розслідування документи, що пояснюють причини та обставини нещасного випадку, викладати в письмовій чи усній формі свою особисту думку щодо нещасного випадку та отримувати від комісії інформацію про хід проведення розслідування.</w:t>
            </w:r>
          </w:p>
        </w:tc>
        <w:tc>
          <w:tcPr>
            <w:tcW w:w="2445" w:type="dxa"/>
          </w:tcPr>
          <w:p w14:paraId="01AAF572"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1696D19D" w14:textId="0DA32A0C"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32F42B2E" w14:textId="668F8F44" w:rsidR="00C82AAB" w:rsidRPr="00B913CF" w:rsidRDefault="00C82AAB" w:rsidP="00C82AAB">
            <w:pPr>
              <w:ind w:firstLine="283"/>
              <w:jc w:val="both"/>
              <w:rPr>
                <w:rFonts w:ascii="Times New Roman" w:hAnsi="Times New Roman" w:cs="Times New Roman"/>
              </w:rPr>
            </w:pPr>
            <w:r w:rsidRPr="00B913CF">
              <w:rPr>
                <w:rFonts w:ascii="Times New Roman" w:hAnsi="Times New Roman" w:cs="Times New Roman"/>
              </w:rPr>
              <w:t xml:space="preserve">Відповідно до статті 52 Закону України “Про освіту” </w:t>
            </w:r>
            <w:r w:rsidRPr="00B913CF">
              <w:rPr>
                <w:rFonts w:ascii="Times New Roman" w:eastAsia="Times New Roman" w:hAnsi="Times New Roman" w:cs="Times New Roman"/>
                <w:color w:val="000000"/>
                <w:sz w:val="24"/>
                <w:szCs w:val="24"/>
                <w:bdr w:val="none" w:sz="0" w:space="0" w:color="auto" w:frame="1"/>
                <w:lang w:eastAsia="uk-UA"/>
              </w:rPr>
              <w:t xml:space="preserve">батьки здобувачів освіти є учасниками освітнього процесу, тому мають право брати участь у роботі комісії з розслідування нещасного випадку </w:t>
            </w:r>
            <w:r w:rsidRPr="00B913CF">
              <w:rPr>
                <w:rFonts w:ascii="Times New Roman" w:eastAsia="Times New Roman" w:hAnsi="Times New Roman" w:cs="Times New Roman"/>
                <w:sz w:val="24"/>
                <w:szCs w:val="24"/>
                <w:bdr w:val="none" w:sz="0" w:space="0" w:color="auto" w:frame="1"/>
                <w:lang w:eastAsia="uk-UA"/>
              </w:rPr>
              <w:t>(але не є членами комісії).</w:t>
            </w:r>
          </w:p>
        </w:tc>
      </w:tr>
      <w:tr w:rsidR="00C82AAB" w:rsidRPr="00B913CF" w14:paraId="0D00EC9A" w14:textId="77777777" w:rsidTr="00EC3EFE">
        <w:tc>
          <w:tcPr>
            <w:tcW w:w="562" w:type="dxa"/>
          </w:tcPr>
          <w:p w14:paraId="370655BA"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09139CBC"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6</w:t>
            </w:r>
          </w:p>
          <w:p w14:paraId="50709BC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6. Комісія з розслідування нещасного випадку зобов'язана протягом </w:t>
            </w:r>
            <w:r w:rsidRPr="00B913CF">
              <w:rPr>
                <w:rFonts w:ascii="Times New Roman" w:eastAsia="Calibri" w:hAnsi="Times New Roman" w:cs="Times New Roman"/>
                <w:i/>
              </w:rPr>
              <w:t>трьох</w:t>
            </w:r>
            <w:r w:rsidRPr="00B913CF">
              <w:rPr>
                <w:rFonts w:ascii="Times New Roman" w:eastAsia="Calibri" w:hAnsi="Times New Roman" w:cs="Times New Roman"/>
              </w:rPr>
              <w:t xml:space="preserve"> робочих днів з дати її утворення провести розслідування нещасного випадку…</w:t>
            </w:r>
          </w:p>
        </w:tc>
        <w:tc>
          <w:tcPr>
            <w:tcW w:w="4536" w:type="dxa"/>
          </w:tcPr>
          <w:p w14:paraId="0B1620E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6</w:t>
            </w:r>
          </w:p>
          <w:p w14:paraId="6AF9FDE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6. Комісія з розслідування нещасного випадку зобов'язана протягом </w:t>
            </w:r>
            <w:r w:rsidRPr="00B913CF">
              <w:rPr>
                <w:rFonts w:ascii="Times New Roman" w:eastAsia="Calibri" w:hAnsi="Times New Roman" w:cs="Times New Roman"/>
                <w:b/>
              </w:rPr>
              <w:t>п’яти</w:t>
            </w:r>
            <w:r w:rsidRPr="00B913CF">
              <w:rPr>
                <w:rFonts w:ascii="Times New Roman" w:eastAsia="Calibri" w:hAnsi="Times New Roman" w:cs="Times New Roman"/>
              </w:rPr>
              <w:t xml:space="preserve"> робочих днів з дати її утворення провести розслідування нещасного випадку…</w:t>
            </w:r>
          </w:p>
        </w:tc>
        <w:tc>
          <w:tcPr>
            <w:tcW w:w="2445" w:type="dxa"/>
          </w:tcPr>
          <w:p w14:paraId="138FB1DD"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виконавчого органу Київської міської ради (Київської міської державної адміністрації)</w:t>
            </w:r>
          </w:p>
        </w:tc>
        <w:tc>
          <w:tcPr>
            <w:tcW w:w="4218" w:type="dxa"/>
          </w:tcPr>
          <w:p w14:paraId="0AA71E77" w14:textId="133236A2"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Враховано</w:t>
            </w:r>
          </w:p>
          <w:p w14:paraId="4848710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6</w:t>
            </w:r>
          </w:p>
          <w:p w14:paraId="1E25036B"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6. Комісія з розслідування нещасного випадку зобов'язана протягом п’яти робочих днів з дати її утворення провести розслідування нещасного випадку…</w:t>
            </w:r>
          </w:p>
        </w:tc>
      </w:tr>
      <w:tr w:rsidR="00C82AAB" w:rsidRPr="00B913CF" w14:paraId="45BAAD82" w14:textId="77777777" w:rsidTr="00EC3EFE">
        <w:tc>
          <w:tcPr>
            <w:tcW w:w="562" w:type="dxa"/>
          </w:tcPr>
          <w:p w14:paraId="40C6B0C7"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2178A593" w14:textId="3E650355"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7 абзац четвертий</w:t>
            </w:r>
          </w:p>
          <w:p w14:paraId="2C74C5B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i/>
              </w:rPr>
              <w:t>виявити i опитати свідків</w:t>
            </w:r>
            <w:r w:rsidRPr="00B913CF">
              <w:rPr>
                <w:rFonts w:ascii="Times New Roman" w:eastAsia="Calibri" w:hAnsi="Times New Roman" w:cs="Times New Roman"/>
              </w:rPr>
              <w:t xml:space="preserve"> та осіб, які допустили порушення нормативно-</w:t>
            </w:r>
            <w:r w:rsidRPr="00B913CF">
              <w:rPr>
                <w:rFonts w:ascii="Times New Roman" w:eastAsia="Calibri" w:hAnsi="Times New Roman" w:cs="Times New Roman"/>
              </w:rPr>
              <w:lastRenderedPageBreak/>
              <w:t>правових актів з охорони праці та безпеки життєдіяльності;</w:t>
            </w:r>
          </w:p>
        </w:tc>
        <w:tc>
          <w:tcPr>
            <w:tcW w:w="4536" w:type="dxa"/>
          </w:tcPr>
          <w:p w14:paraId="16D25BCC" w14:textId="40C1E59F"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ІІ пункт 7 абзац четвертий</w:t>
            </w:r>
          </w:p>
          <w:p w14:paraId="1F1851D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виявити</w:t>
            </w:r>
            <w:r w:rsidRPr="00B913CF">
              <w:rPr>
                <w:rFonts w:ascii="Times New Roman" w:eastAsia="Calibri" w:hAnsi="Times New Roman" w:cs="Times New Roman"/>
                <w:b/>
              </w:rPr>
              <w:t>,  опитати і отримати письмові пояснення свідків</w:t>
            </w:r>
            <w:r w:rsidRPr="00B913CF">
              <w:rPr>
                <w:rFonts w:ascii="Times New Roman" w:eastAsia="Calibri" w:hAnsi="Times New Roman" w:cs="Times New Roman"/>
              </w:rPr>
              <w:t xml:space="preserve"> та осіб, які допустили </w:t>
            </w:r>
            <w:r w:rsidRPr="00B913CF">
              <w:rPr>
                <w:rFonts w:ascii="Times New Roman" w:eastAsia="Calibri" w:hAnsi="Times New Roman" w:cs="Times New Roman"/>
              </w:rPr>
              <w:lastRenderedPageBreak/>
              <w:t>порушення нормативно-правових актів з охорони праці та безпеки життєдіяльності;</w:t>
            </w:r>
          </w:p>
        </w:tc>
        <w:tc>
          <w:tcPr>
            <w:tcW w:w="2445" w:type="dxa"/>
          </w:tcPr>
          <w:p w14:paraId="030774F4"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 xml:space="preserve">Департамент освіти і науки Запорізької </w:t>
            </w:r>
            <w:r w:rsidRPr="00B913CF">
              <w:rPr>
                <w:rFonts w:ascii="Times New Roman" w:eastAsia="Calibri" w:hAnsi="Times New Roman" w:cs="Times New Roman"/>
              </w:rPr>
              <w:lastRenderedPageBreak/>
              <w:t>обласної державної адміністрації</w:t>
            </w:r>
          </w:p>
        </w:tc>
        <w:tc>
          <w:tcPr>
            <w:tcW w:w="4218" w:type="dxa"/>
          </w:tcPr>
          <w:p w14:paraId="501E66B1" w14:textId="67C0AA45"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lastRenderedPageBreak/>
              <w:t xml:space="preserve">Не враховано </w:t>
            </w:r>
            <w:r w:rsidRPr="00B913CF">
              <w:rPr>
                <w:rFonts w:ascii="Times New Roman" w:hAnsi="Times New Roman" w:cs="Times New Roman"/>
              </w:rPr>
              <w:t>(підстави)</w:t>
            </w:r>
          </w:p>
          <w:p w14:paraId="2AD6ECCC"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7 абзац четвертий</w:t>
            </w:r>
          </w:p>
          <w:p w14:paraId="39567B08"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lastRenderedPageBreak/>
              <w:t>Члени комісії з розслідування нещасного випадку опитують свідків, результати опитування можуть відображатися у протоколі засідання комісії з розслідування нещасного випадку.</w:t>
            </w:r>
          </w:p>
        </w:tc>
      </w:tr>
      <w:tr w:rsidR="00C82AAB" w:rsidRPr="00B913CF" w14:paraId="2289A30C" w14:textId="77777777" w:rsidTr="00EC3EFE">
        <w:tc>
          <w:tcPr>
            <w:tcW w:w="562" w:type="dxa"/>
          </w:tcPr>
          <w:p w14:paraId="259F38A2"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684C619C"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7</w:t>
            </w:r>
          </w:p>
          <w:p w14:paraId="554997C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норма відсутня</w:t>
            </w:r>
          </w:p>
        </w:tc>
        <w:tc>
          <w:tcPr>
            <w:tcW w:w="4536" w:type="dxa"/>
          </w:tcPr>
          <w:p w14:paraId="0351968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7 після абзацу третього додати:</w:t>
            </w:r>
          </w:p>
          <w:p w14:paraId="6C08609A"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скласти протокол огляду місця події, а при необхідності – ескіз;</w:t>
            </w:r>
          </w:p>
        </w:tc>
        <w:tc>
          <w:tcPr>
            <w:tcW w:w="2445" w:type="dxa"/>
          </w:tcPr>
          <w:p w14:paraId="186EF08E"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730F44AF" w14:textId="6550FFCB"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2BCAEA42"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Плани, схеми, фотознімки місця події відпрацюються під час спеціального розслідування і долучаються до матеріалів спеціального розслідування (пункт 11 цього Положення)</w:t>
            </w:r>
          </w:p>
        </w:tc>
      </w:tr>
      <w:tr w:rsidR="00C82AAB" w:rsidRPr="00B913CF" w14:paraId="2083DB83" w14:textId="77777777" w:rsidTr="00EC3EFE">
        <w:tc>
          <w:tcPr>
            <w:tcW w:w="562" w:type="dxa"/>
          </w:tcPr>
          <w:p w14:paraId="1540B843"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6EE99EF4" w14:textId="5A737361"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пункт 7 </w:t>
            </w:r>
            <w:r w:rsidRPr="00B913CF">
              <w:rPr>
                <w:rFonts w:ascii="Times New Roman" w:eastAsia="Calibri" w:hAnsi="Times New Roman" w:cs="Times New Roman"/>
                <w:i/>
              </w:rPr>
              <w:t>абзац п’ятий та шостий</w:t>
            </w:r>
          </w:p>
          <w:p w14:paraId="53BC42A2" w14:textId="77777777" w:rsidR="00C82AAB" w:rsidRPr="00B913CF" w:rsidRDefault="00C82AAB" w:rsidP="00C82AAB">
            <w:pPr>
              <w:ind w:firstLine="319"/>
              <w:jc w:val="both"/>
              <w:rPr>
                <w:rFonts w:ascii="Times New Roman" w:eastAsia="Calibri" w:hAnsi="Times New Roman" w:cs="Times New Roman"/>
                <w:i/>
              </w:rPr>
            </w:pPr>
            <w:r w:rsidRPr="00B913CF">
              <w:rPr>
                <w:rFonts w:ascii="Times New Roman" w:eastAsia="Calibri" w:hAnsi="Times New Roman" w:cs="Times New Roman"/>
                <w:i/>
              </w:rPr>
              <w:t>розробити заходи щодо попередження подібного нещасного випадку;</w:t>
            </w:r>
          </w:p>
          <w:p w14:paraId="1383F4D3" w14:textId="229BF2BF" w:rsidR="00C82AAB" w:rsidRPr="00B913CF" w:rsidRDefault="00C82AAB" w:rsidP="00C82AAB">
            <w:pPr>
              <w:ind w:firstLine="319"/>
              <w:jc w:val="both"/>
              <w:rPr>
                <w:rFonts w:ascii="Times New Roman" w:eastAsia="Calibri" w:hAnsi="Times New Roman" w:cs="Times New Roman"/>
                <w:i/>
              </w:rPr>
            </w:pPr>
            <w:r w:rsidRPr="00B913CF">
              <w:rPr>
                <w:rFonts w:ascii="Times New Roman" w:eastAsia="Calibri" w:hAnsi="Times New Roman" w:cs="Times New Roman"/>
                <w:i/>
              </w:rPr>
              <w:t>скласти акт про нещасний випадок за формою Н-Н (далі – акт Н-Н) згідно з додатком 1 до цього Положення у п’яти примірниках, який затверджується керівником закладу освіти.</w:t>
            </w:r>
          </w:p>
        </w:tc>
        <w:tc>
          <w:tcPr>
            <w:tcW w:w="4536" w:type="dxa"/>
          </w:tcPr>
          <w:p w14:paraId="4853F1A2" w14:textId="1557BC5B"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пункт 7 </w:t>
            </w:r>
            <w:r w:rsidRPr="00B913CF">
              <w:rPr>
                <w:rFonts w:ascii="Times New Roman" w:eastAsia="Calibri" w:hAnsi="Times New Roman" w:cs="Times New Roman"/>
                <w:b/>
              </w:rPr>
              <w:t>абзац п’ятий та шостий</w:t>
            </w:r>
          </w:p>
          <w:p w14:paraId="3FE3A882" w14:textId="77777777" w:rsidR="00C82AAB" w:rsidRPr="00B913CF" w:rsidRDefault="00C82AAB" w:rsidP="00C82AAB">
            <w:pPr>
              <w:ind w:firstLine="319"/>
              <w:jc w:val="both"/>
              <w:rPr>
                <w:rFonts w:ascii="Times New Roman" w:hAnsi="Times New Roman"/>
                <w:b/>
              </w:rPr>
            </w:pPr>
            <w:r w:rsidRPr="00B913CF">
              <w:rPr>
                <w:rFonts w:ascii="Times New Roman" w:hAnsi="Times New Roman"/>
                <w:b/>
              </w:rPr>
              <w:t>абзац п’ятий</w:t>
            </w:r>
          </w:p>
          <w:p w14:paraId="1BC449F6"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hAnsi="Times New Roman"/>
                <w:b/>
              </w:rPr>
              <w:t xml:space="preserve">скласти акт розслідування нещасного випадку згідно з додатком 7 до цього Положення, </w:t>
            </w:r>
            <w:r w:rsidRPr="00B913CF">
              <w:rPr>
                <w:rFonts w:ascii="Times New Roman" w:eastAsia="Calibri" w:hAnsi="Times New Roman" w:cs="Times New Roman"/>
                <w:b/>
              </w:rPr>
              <w:t xml:space="preserve">визначити, пов’язаний чи непов’язаний нещасний випадок з освітнім процесом, та розробити заходи щодо попередження подібного нещасного випадку; </w:t>
            </w:r>
          </w:p>
          <w:p w14:paraId="545627D3" w14:textId="77777777" w:rsidR="00C82AAB" w:rsidRPr="00B913CF" w:rsidRDefault="00C82AAB" w:rsidP="00C82AAB">
            <w:pPr>
              <w:ind w:firstLine="319"/>
              <w:jc w:val="both"/>
              <w:rPr>
                <w:rFonts w:ascii="Times New Roman" w:hAnsi="Times New Roman"/>
                <w:b/>
              </w:rPr>
            </w:pPr>
            <w:r w:rsidRPr="00B913CF">
              <w:rPr>
                <w:rFonts w:ascii="Times New Roman" w:hAnsi="Times New Roman"/>
                <w:b/>
              </w:rPr>
              <w:t>абзац шостий</w:t>
            </w:r>
          </w:p>
          <w:p w14:paraId="5769A96B" w14:textId="0842B21B"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b/>
              </w:rPr>
              <w:t>скласти</w:t>
            </w:r>
            <w:r w:rsidRPr="00B913CF">
              <w:rPr>
                <w:rFonts w:ascii="Times New Roman" w:hAnsi="Times New Roman"/>
                <w:b/>
              </w:rPr>
              <w:t>, за потребою, акт про нещасний випадок за формою Н-Н (далі – акт Н-Н) згідно з додатком 1 до цього Положення у п’яти примірниках, які затверджується керівником закладу освіти.</w:t>
            </w:r>
          </w:p>
        </w:tc>
        <w:tc>
          <w:tcPr>
            <w:tcW w:w="2445" w:type="dxa"/>
          </w:tcPr>
          <w:p w14:paraId="0B955859"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7B6B0613" w14:textId="06D2B2CD" w:rsidR="00C82AAB" w:rsidRPr="00B913CF" w:rsidRDefault="00C82AAB" w:rsidP="00C82AAB">
            <w:pPr>
              <w:ind w:firstLine="319"/>
              <w:jc w:val="both"/>
              <w:rPr>
                <w:rFonts w:ascii="Times New Roman" w:hAnsi="Times New Roman"/>
                <w:b/>
              </w:rPr>
            </w:pPr>
            <w:r w:rsidRPr="00B913CF">
              <w:rPr>
                <w:rFonts w:ascii="Times New Roman" w:hAnsi="Times New Roman"/>
                <w:b/>
              </w:rPr>
              <w:t>Враховано</w:t>
            </w:r>
            <w:r w:rsidRPr="00B913CF">
              <w:rPr>
                <w:rFonts w:ascii="Times New Roman" w:hAnsi="Times New Roman" w:cs="Times New Roman"/>
                <w:b/>
              </w:rPr>
              <w:t xml:space="preserve"> </w:t>
            </w:r>
          </w:p>
          <w:p w14:paraId="0AB6976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7 абзац п’ятий та шостий</w:t>
            </w:r>
          </w:p>
          <w:p w14:paraId="2612EEBC" w14:textId="13F69196" w:rsidR="00C82AAB" w:rsidRPr="00B913CF" w:rsidRDefault="00C82AAB" w:rsidP="00C82AAB">
            <w:pPr>
              <w:ind w:firstLine="319"/>
              <w:jc w:val="both"/>
              <w:rPr>
                <w:rFonts w:ascii="Times New Roman" w:hAnsi="Times New Roman"/>
              </w:rPr>
            </w:pPr>
            <w:r w:rsidRPr="00B913CF">
              <w:rPr>
                <w:rFonts w:ascii="Times New Roman" w:hAnsi="Times New Roman"/>
              </w:rPr>
              <w:t>абзац п’ятий</w:t>
            </w:r>
          </w:p>
          <w:p w14:paraId="2F4D5F3F" w14:textId="3A32064C"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rPr>
              <w:t xml:space="preserve">скласти акт розслідування нещасного випадку згідно з додатком 7 до цього Положення, </w:t>
            </w:r>
            <w:r w:rsidRPr="00B913CF">
              <w:rPr>
                <w:rFonts w:ascii="Times New Roman" w:eastAsia="Calibri" w:hAnsi="Times New Roman" w:cs="Times New Roman"/>
              </w:rPr>
              <w:t xml:space="preserve">визначити, пов’язаний чи непов’язаний нещасний випадок з освітнім процесом, та розробити заходи щодо попередження подібного нещасного випадку; </w:t>
            </w:r>
          </w:p>
          <w:p w14:paraId="464BB812" w14:textId="695BC814" w:rsidR="00C82AAB" w:rsidRPr="00B913CF" w:rsidRDefault="00C82AAB" w:rsidP="00C82AAB">
            <w:pPr>
              <w:ind w:firstLine="319"/>
              <w:jc w:val="both"/>
              <w:rPr>
                <w:rFonts w:ascii="Times New Roman" w:hAnsi="Times New Roman"/>
              </w:rPr>
            </w:pPr>
            <w:r w:rsidRPr="00B913CF">
              <w:rPr>
                <w:rFonts w:ascii="Times New Roman" w:hAnsi="Times New Roman"/>
              </w:rPr>
              <w:t>абзац шостий</w:t>
            </w:r>
          </w:p>
          <w:p w14:paraId="61E16F9E" w14:textId="2F55AAD9"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скласти</w:t>
            </w:r>
            <w:r w:rsidRPr="00B913CF">
              <w:rPr>
                <w:rFonts w:ascii="Times New Roman" w:hAnsi="Times New Roman"/>
              </w:rPr>
              <w:t>, за потребою, акт про нещасний випадок за формою Н-Н (далі – акт Н-Н) згідно з додатком 1 до цього Положення у п’яти примірниках, які затверджується керівником закладу освіти.</w:t>
            </w:r>
          </w:p>
        </w:tc>
      </w:tr>
      <w:tr w:rsidR="00C82AAB" w:rsidRPr="00B913CF" w14:paraId="1C1C0778" w14:textId="77777777" w:rsidTr="00EC3EFE">
        <w:tc>
          <w:tcPr>
            <w:tcW w:w="562" w:type="dxa"/>
          </w:tcPr>
          <w:p w14:paraId="7D8905A1"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0CA9F7E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7 абзац сьомий</w:t>
            </w:r>
          </w:p>
          <w:p w14:paraId="6F987A63" w14:textId="5C7682C5"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До акта Н-Н додаються пояснення свідків, потерпілого та інші документи </w:t>
            </w:r>
            <w:r w:rsidRPr="00B913CF">
              <w:rPr>
                <w:rFonts w:ascii="Times New Roman" w:eastAsia="Calibri" w:hAnsi="Times New Roman" w:cs="Times New Roman"/>
              </w:rPr>
              <w:lastRenderedPageBreak/>
              <w:t xml:space="preserve">щодо обставин нещасного випадку, наявності шкідливих i небезпечних факторів та </w:t>
            </w:r>
            <w:r w:rsidRPr="00B913CF">
              <w:rPr>
                <w:rFonts w:ascii="Times New Roman" w:eastAsia="Calibri" w:hAnsi="Times New Roman" w:cs="Times New Roman"/>
                <w:i/>
              </w:rPr>
              <w:t>медичний висновок</w:t>
            </w:r>
            <w:r w:rsidRPr="00B913CF">
              <w:rPr>
                <w:rFonts w:ascii="Times New Roman" w:eastAsia="Calibri" w:hAnsi="Times New Roman" w:cs="Times New Roman"/>
              </w:rPr>
              <w:t xml:space="preserve"> </w:t>
            </w:r>
            <w:r w:rsidRPr="00B913CF">
              <w:rPr>
                <w:rFonts w:ascii="Times New Roman" w:eastAsia="Calibri" w:hAnsi="Times New Roman" w:cs="Times New Roman"/>
                <w:i/>
              </w:rPr>
              <w:t>про</w:t>
            </w:r>
            <w:r w:rsidRPr="00B913CF">
              <w:rPr>
                <w:rFonts w:ascii="Times New Roman" w:eastAsia="Calibri" w:hAnsi="Times New Roman" w:cs="Times New Roman"/>
              </w:rPr>
              <w:t xml:space="preserve"> </w:t>
            </w:r>
            <w:r w:rsidRPr="00B913CF">
              <w:rPr>
                <w:rFonts w:ascii="Times New Roman" w:eastAsia="Calibri" w:hAnsi="Times New Roman" w:cs="Times New Roman"/>
                <w:i/>
              </w:rPr>
              <w:t xml:space="preserve">стан здоров’я </w:t>
            </w:r>
            <w:r w:rsidRPr="00B913CF">
              <w:rPr>
                <w:rFonts w:ascii="Times New Roman" w:eastAsia="Calibri" w:hAnsi="Times New Roman" w:cs="Times New Roman"/>
              </w:rPr>
              <w:t>потерпілого в результаті нещасного випадку.</w:t>
            </w:r>
          </w:p>
        </w:tc>
        <w:tc>
          <w:tcPr>
            <w:tcW w:w="4536" w:type="dxa"/>
          </w:tcPr>
          <w:p w14:paraId="479C128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ІІ пункт 7 абзац восьмий</w:t>
            </w:r>
          </w:p>
          <w:p w14:paraId="497F10D1" w14:textId="7F737845"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До акта Н-Н додаються пояснення свідків, потерпілого та інші документи щодо обставин </w:t>
            </w:r>
            <w:r w:rsidRPr="00B913CF">
              <w:rPr>
                <w:rFonts w:ascii="Times New Roman" w:eastAsia="Calibri" w:hAnsi="Times New Roman" w:cs="Times New Roman"/>
              </w:rPr>
              <w:lastRenderedPageBreak/>
              <w:t xml:space="preserve">нещасного випадку, наявності шкідливих i небезпечних факторів та </w:t>
            </w:r>
            <w:r w:rsidRPr="00B913CF">
              <w:rPr>
                <w:rFonts w:ascii="Times New Roman" w:eastAsia="Calibri" w:hAnsi="Times New Roman" w:cs="Times New Roman"/>
                <w:b/>
              </w:rPr>
              <w:t>довідка лікувально-профілактичного закладу</w:t>
            </w:r>
            <w:r w:rsidRPr="00B913CF">
              <w:rPr>
                <w:rFonts w:ascii="Times New Roman" w:eastAsia="Calibri" w:hAnsi="Times New Roman" w:cs="Times New Roman"/>
              </w:rPr>
              <w:t xml:space="preserve"> </w:t>
            </w:r>
            <w:r w:rsidRPr="00B913CF">
              <w:rPr>
                <w:rFonts w:ascii="Times New Roman" w:eastAsia="Calibri" w:hAnsi="Times New Roman" w:cs="Times New Roman"/>
                <w:b/>
              </w:rPr>
              <w:t xml:space="preserve">про характер i тяжкість ушкодження </w:t>
            </w:r>
            <w:r w:rsidRPr="00B913CF">
              <w:rPr>
                <w:rFonts w:ascii="Times New Roman" w:eastAsia="Calibri" w:hAnsi="Times New Roman" w:cs="Times New Roman"/>
              </w:rPr>
              <w:t>потерпілого в результаті нещасного випадку.</w:t>
            </w:r>
          </w:p>
          <w:p w14:paraId="2AB50AFA" w14:textId="77777777" w:rsidR="00C82AAB" w:rsidRPr="00B913CF" w:rsidRDefault="00C82AAB" w:rsidP="00C82AAB">
            <w:pPr>
              <w:ind w:firstLine="319"/>
              <w:jc w:val="both"/>
              <w:rPr>
                <w:rFonts w:ascii="Times New Roman" w:eastAsia="Calibri" w:hAnsi="Times New Roman" w:cs="Times New Roman"/>
              </w:rPr>
            </w:pPr>
          </w:p>
        </w:tc>
        <w:tc>
          <w:tcPr>
            <w:tcW w:w="2445" w:type="dxa"/>
          </w:tcPr>
          <w:p w14:paraId="7E72E59E"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 xml:space="preserve">Сектор мобілізаційної роботи, цивільного </w:t>
            </w:r>
            <w:r w:rsidRPr="00B913CF">
              <w:rPr>
                <w:rFonts w:ascii="Times New Roman" w:eastAsia="Calibri" w:hAnsi="Times New Roman" w:cs="Times New Roman"/>
              </w:rPr>
              <w:lastRenderedPageBreak/>
              <w:t>захисту та безпеки життєдіяльності</w:t>
            </w:r>
          </w:p>
        </w:tc>
        <w:tc>
          <w:tcPr>
            <w:tcW w:w="4218" w:type="dxa"/>
          </w:tcPr>
          <w:p w14:paraId="18DFE592" w14:textId="305AA1F9"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lastRenderedPageBreak/>
              <w:t xml:space="preserve">Враховано </w:t>
            </w:r>
          </w:p>
          <w:p w14:paraId="6076DF97" w14:textId="5A5687B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7 абзац сьомий</w:t>
            </w:r>
          </w:p>
          <w:p w14:paraId="4B6C7D9F" w14:textId="77777777"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lastRenderedPageBreak/>
              <w:t>До акта Н-Н додаються пояснення свідків, потерпілого та інші документи щодо обставин нещасного випадку, наявності шкідливих i небезпечних факторів та довідка лікувально-профілактичного закладу про характер i тяжкість ушкодження потерпілого в результаті нещасного випадку.</w:t>
            </w:r>
          </w:p>
        </w:tc>
      </w:tr>
      <w:tr w:rsidR="00C82AAB" w:rsidRPr="00B913CF" w14:paraId="75671422" w14:textId="77777777" w:rsidTr="00EC3EFE">
        <w:tc>
          <w:tcPr>
            <w:tcW w:w="562" w:type="dxa"/>
          </w:tcPr>
          <w:p w14:paraId="7A573DBD"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7FE86FD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8</w:t>
            </w:r>
          </w:p>
          <w:p w14:paraId="1318B3B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норма відсутня</w:t>
            </w:r>
          </w:p>
        </w:tc>
        <w:tc>
          <w:tcPr>
            <w:tcW w:w="4536" w:type="dxa"/>
          </w:tcPr>
          <w:p w14:paraId="35B3A7D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8 додати, а пункт 8 вважати пунктом 9</w:t>
            </w:r>
          </w:p>
          <w:p w14:paraId="483A783C"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8. До матеріалів розслідування нещасного випадку  належать:</w:t>
            </w:r>
          </w:p>
          <w:p w14:paraId="0623782E"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копія наказу закладу освіти про призначення розслідування нещасного випадку;</w:t>
            </w:r>
          </w:p>
          <w:p w14:paraId="19C64325"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акт розслідування нещасного випадку;</w:t>
            </w:r>
          </w:p>
          <w:p w14:paraId="660AB263"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акта Н-Н (у разі складання) з додатками; </w:t>
            </w:r>
          </w:p>
          <w:p w14:paraId="436A78E6"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протоколи засідання комісії з розслідування нещасного випадку;</w:t>
            </w:r>
          </w:p>
          <w:p w14:paraId="66ACEFD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b/>
              </w:rPr>
              <w:t>копія наказу закладу освіти про результати розслідування нещасного випадку.</w:t>
            </w:r>
          </w:p>
        </w:tc>
        <w:tc>
          <w:tcPr>
            <w:tcW w:w="2445" w:type="dxa"/>
          </w:tcPr>
          <w:p w14:paraId="1379CE3F"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42E9F0C6" w14:textId="200492EB"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23C6A403" w14:textId="0C9013C1"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До розділу ІІ додати пункт 8, а пункт 8 вважати пунктом 9</w:t>
            </w:r>
          </w:p>
          <w:p w14:paraId="168ED6E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8. До матеріалів розслідування нещасного випадку  належать:</w:t>
            </w:r>
          </w:p>
          <w:p w14:paraId="00D6AD7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копія наказу закладу освіти про призначення розслідування нещасного випадку;</w:t>
            </w:r>
          </w:p>
          <w:p w14:paraId="46C9706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акт розслідування нещасного випадку;</w:t>
            </w:r>
          </w:p>
          <w:p w14:paraId="38E9951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акта Н-Н (у разі складання) з додатками; </w:t>
            </w:r>
          </w:p>
          <w:p w14:paraId="7409030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протоколи засідання комісії з розслідування нещасного випадку;</w:t>
            </w:r>
          </w:p>
          <w:p w14:paraId="18C5C018" w14:textId="77777777"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t>копія наказу закладу освіти про результати розслідування нещасного випадку.</w:t>
            </w:r>
          </w:p>
        </w:tc>
      </w:tr>
      <w:tr w:rsidR="00C82AAB" w:rsidRPr="00B913CF" w14:paraId="18A758F8" w14:textId="77777777" w:rsidTr="00EC3EFE">
        <w:tc>
          <w:tcPr>
            <w:tcW w:w="562" w:type="dxa"/>
          </w:tcPr>
          <w:p w14:paraId="0E7C5E21"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5433E28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eastAsia="Calibri" w:hAnsi="Times New Roman" w:cs="Times New Roman"/>
                <w:i/>
              </w:rPr>
              <w:t>пункт 8</w:t>
            </w:r>
          </w:p>
          <w:p w14:paraId="6586BE1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i/>
              </w:rPr>
              <w:t>8. Акт Н-Н</w:t>
            </w:r>
            <w:r w:rsidRPr="00B913CF">
              <w:rPr>
                <w:rFonts w:ascii="Times New Roman" w:eastAsia="Calibri" w:hAnsi="Times New Roman" w:cs="Times New Roman"/>
              </w:rPr>
              <w:t xml:space="preserve"> підписують голова та всі члени комісії з розслідування нещасного випадку. У разі незгоди зі змістом </w:t>
            </w:r>
            <w:r w:rsidRPr="00B913CF">
              <w:rPr>
                <w:rFonts w:ascii="Times New Roman" w:eastAsia="Calibri" w:hAnsi="Times New Roman" w:cs="Times New Roman"/>
                <w:i/>
              </w:rPr>
              <w:t>зазначеного акта</w:t>
            </w:r>
            <w:r w:rsidRPr="00B913CF">
              <w:rPr>
                <w:rFonts w:ascii="Times New Roman" w:eastAsia="Calibri" w:hAnsi="Times New Roman" w:cs="Times New Roman"/>
              </w:rPr>
              <w:t xml:space="preserve"> член комісії письмово викладає свою думку, яка додається до акта і є його невід’ємною частиною, про що робиться запис в акті Н-Н. </w:t>
            </w:r>
          </w:p>
          <w:p w14:paraId="7D368EA1" w14:textId="77777777" w:rsidR="00C82AAB" w:rsidRPr="00B913CF" w:rsidRDefault="00C82AAB" w:rsidP="00C82AAB">
            <w:pPr>
              <w:ind w:firstLine="319"/>
              <w:jc w:val="both"/>
              <w:rPr>
                <w:rFonts w:ascii="Times New Roman" w:eastAsia="Calibri" w:hAnsi="Times New Roman" w:cs="Times New Roman"/>
              </w:rPr>
            </w:pPr>
          </w:p>
        </w:tc>
        <w:tc>
          <w:tcPr>
            <w:tcW w:w="4536" w:type="dxa"/>
          </w:tcPr>
          <w:p w14:paraId="310AAB6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Розділ ІІ </w:t>
            </w:r>
            <w:r w:rsidRPr="00B913CF">
              <w:rPr>
                <w:rFonts w:ascii="Times New Roman" w:eastAsia="Calibri" w:hAnsi="Times New Roman" w:cs="Times New Roman"/>
                <w:b/>
              </w:rPr>
              <w:t>пункт 9</w:t>
            </w:r>
          </w:p>
          <w:p w14:paraId="015D6981" w14:textId="01738094"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b/>
              </w:rPr>
              <w:t>9. Акт розслідування нещасного випадку та акт Н-Н</w:t>
            </w:r>
            <w:r w:rsidRPr="00B913CF">
              <w:rPr>
                <w:rFonts w:ascii="Times New Roman" w:eastAsia="Calibri" w:hAnsi="Times New Roman" w:cs="Times New Roman"/>
              </w:rPr>
              <w:t xml:space="preserve"> підписують голова та всі члени комісії з розслідування нещасного випадку. У разі незгоди зі змістом </w:t>
            </w:r>
            <w:r w:rsidRPr="00B913CF">
              <w:rPr>
                <w:rFonts w:ascii="Times New Roman" w:eastAsia="Calibri" w:hAnsi="Times New Roman" w:cs="Times New Roman"/>
                <w:b/>
              </w:rPr>
              <w:t>акта Н-Н</w:t>
            </w:r>
            <w:r w:rsidRPr="00B913CF">
              <w:rPr>
                <w:rFonts w:ascii="Times New Roman" w:eastAsia="Calibri" w:hAnsi="Times New Roman" w:cs="Times New Roman"/>
              </w:rPr>
              <w:t xml:space="preserve"> член комісії письмово викладає свою думку, яка додається до акта і є його невід’ємною частиною, про що робиться запис в акті Н-Н. </w:t>
            </w:r>
          </w:p>
          <w:p w14:paraId="77A5355A" w14:textId="77777777" w:rsidR="00C82AAB" w:rsidRPr="00B913CF" w:rsidRDefault="00C82AAB" w:rsidP="00C82AAB">
            <w:pPr>
              <w:ind w:firstLine="319"/>
              <w:jc w:val="both"/>
              <w:rPr>
                <w:rFonts w:ascii="Times New Roman" w:eastAsia="Calibri" w:hAnsi="Times New Roman" w:cs="Times New Roman"/>
              </w:rPr>
            </w:pPr>
          </w:p>
        </w:tc>
        <w:tc>
          <w:tcPr>
            <w:tcW w:w="2445" w:type="dxa"/>
          </w:tcPr>
          <w:p w14:paraId="17FCC672"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5755AF19" w14:textId="480BA361"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cs="Times New Roman"/>
                <w:b/>
              </w:rPr>
              <w:t>Враховано</w:t>
            </w:r>
            <w:r w:rsidRPr="00B913CF">
              <w:rPr>
                <w:rFonts w:ascii="Times New Roman" w:eastAsia="Calibri" w:hAnsi="Times New Roman" w:cs="Times New Roman"/>
              </w:rPr>
              <w:t xml:space="preserve"> </w:t>
            </w:r>
          </w:p>
          <w:p w14:paraId="0D2B27F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9</w:t>
            </w:r>
          </w:p>
          <w:p w14:paraId="4BA87543" w14:textId="77777777"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t xml:space="preserve">9. Акт розслідування нещасного випадку та акт Н-Н підписують голова та всі члени комісії з розслідування нещасного випадку. У разі незгоди зі змістом акта Н-Н член комісії письмово викладає свою думку, яка додається до </w:t>
            </w:r>
            <w:r w:rsidRPr="00B913CF">
              <w:rPr>
                <w:rFonts w:ascii="Times New Roman" w:eastAsia="Calibri" w:hAnsi="Times New Roman" w:cs="Times New Roman"/>
              </w:rPr>
              <w:lastRenderedPageBreak/>
              <w:t xml:space="preserve">акта і є його невід’ємною частиною, про що робиться запис в акті Н-Н. </w:t>
            </w:r>
          </w:p>
        </w:tc>
      </w:tr>
      <w:tr w:rsidR="00C82AAB" w:rsidRPr="00B913CF" w14:paraId="6477DA85" w14:textId="77777777" w:rsidTr="00EC3EFE">
        <w:tc>
          <w:tcPr>
            <w:tcW w:w="562" w:type="dxa"/>
          </w:tcPr>
          <w:p w14:paraId="670CDC76"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737287C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eastAsia="Calibri" w:hAnsi="Times New Roman" w:cs="Times New Roman"/>
                <w:i/>
              </w:rPr>
              <w:t>пункт 9</w:t>
            </w:r>
          </w:p>
          <w:p w14:paraId="0BD1147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9. Керівник закладу освіти відповідає за правильне i своєчасне розслідування та облік нещасних випадків, складання </w:t>
            </w:r>
            <w:r w:rsidRPr="00B913CF">
              <w:rPr>
                <w:rFonts w:ascii="Times New Roman" w:eastAsia="Calibri" w:hAnsi="Times New Roman" w:cs="Times New Roman"/>
                <w:i/>
              </w:rPr>
              <w:t>акта Н-Н</w:t>
            </w:r>
            <w:r w:rsidRPr="00B913CF">
              <w:rPr>
                <w:rFonts w:ascii="Times New Roman" w:eastAsia="Calibri" w:hAnsi="Times New Roman" w:cs="Times New Roman"/>
              </w:rPr>
              <w:t xml:space="preserve">, розроблення i виконання заходів щодо усунення причин нещасного випадку. </w:t>
            </w:r>
          </w:p>
        </w:tc>
        <w:tc>
          <w:tcPr>
            <w:tcW w:w="4536" w:type="dxa"/>
          </w:tcPr>
          <w:p w14:paraId="6F0A4A2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eastAsia="Calibri" w:hAnsi="Times New Roman" w:cs="Times New Roman"/>
                <w:b/>
              </w:rPr>
              <w:t>пункт 10</w:t>
            </w:r>
          </w:p>
          <w:p w14:paraId="78CCAEB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b/>
              </w:rPr>
              <w:t>10.</w:t>
            </w:r>
            <w:r w:rsidRPr="00B913CF">
              <w:rPr>
                <w:rFonts w:ascii="Times New Roman" w:eastAsia="Calibri" w:hAnsi="Times New Roman" w:cs="Times New Roman"/>
              </w:rPr>
              <w:t xml:space="preserve"> Керівник закладу освіти відповідає за правильне i своєчасне розслідування та облік нещасних випадків, складання </w:t>
            </w:r>
            <w:r w:rsidRPr="00B913CF">
              <w:rPr>
                <w:rFonts w:ascii="Times New Roman" w:eastAsia="Calibri" w:hAnsi="Times New Roman" w:cs="Times New Roman"/>
                <w:b/>
              </w:rPr>
              <w:t>акта розслідування нещасного випадку та</w:t>
            </w:r>
            <w:r w:rsidRPr="00B913CF">
              <w:rPr>
                <w:rFonts w:ascii="Times New Roman" w:hAnsi="Times New Roman"/>
              </w:rPr>
              <w:t xml:space="preserve"> </w:t>
            </w:r>
            <w:r w:rsidRPr="00B913CF">
              <w:rPr>
                <w:rFonts w:ascii="Times New Roman" w:eastAsia="Calibri" w:hAnsi="Times New Roman" w:cs="Times New Roman"/>
              </w:rPr>
              <w:t xml:space="preserve">акта Н-Н, розроблення i виконання заходів щодо усунення причин нещасного випадку. </w:t>
            </w:r>
          </w:p>
          <w:p w14:paraId="5F575A73" w14:textId="77777777" w:rsidR="00C82AAB" w:rsidRPr="00B913CF" w:rsidRDefault="00C82AAB" w:rsidP="00C82AAB">
            <w:pPr>
              <w:ind w:firstLine="319"/>
              <w:jc w:val="both"/>
              <w:rPr>
                <w:rFonts w:ascii="Times New Roman" w:eastAsia="Calibri" w:hAnsi="Times New Roman" w:cs="Times New Roman"/>
              </w:rPr>
            </w:pPr>
          </w:p>
        </w:tc>
        <w:tc>
          <w:tcPr>
            <w:tcW w:w="2445" w:type="dxa"/>
          </w:tcPr>
          <w:p w14:paraId="3535E1FE"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6F2B9C8C" w14:textId="01878FD1"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cs="Times New Roman"/>
                <w:b/>
              </w:rPr>
              <w:t>Враховано</w:t>
            </w:r>
            <w:r w:rsidRPr="00B913CF">
              <w:rPr>
                <w:rFonts w:ascii="Times New Roman" w:eastAsia="Calibri" w:hAnsi="Times New Roman" w:cs="Times New Roman"/>
              </w:rPr>
              <w:t xml:space="preserve"> </w:t>
            </w:r>
          </w:p>
          <w:p w14:paraId="77218770"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10</w:t>
            </w:r>
          </w:p>
          <w:p w14:paraId="5C55D922" w14:textId="77777777"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t xml:space="preserve">10. Керівник закладу освіти відповідає за правильне i своєчасне розслідування та облік нещасних випадків, складання акта розслідування нещасного випадку та акта Н-Н, розроблення i виконання заходів щодо усунення причин нещасного випадку. </w:t>
            </w:r>
          </w:p>
        </w:tc>
      </w:tr>
      <w:tr w:rsidR="00C82AAB" w:rsidRPr="00B913CF" w14:paraId="11AF3486" w14:textId="77777777" w:rsidTr="00EC3EFE">
        <w:tc>
          <w:tcPr>
            <w:tcW w:w="562" w:type="dxa"/>
          </w:tcPr>
          <w:p w14:paraId="6507131B"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5B74D72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10 абзац перший</w:t>
            </w:r>
          </w:p>
          <w:p w14:paraId="2C6E3BD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10. Керівник закладу освіти протягом одного робочого дня після одержання акта і матеріалів, підготовлених комісією з розслідування за підсумками її роботи, повинен розглянути і затвердити акт Н-Н.</w:t>
            </w:r>
          </w:p>
        </w:tc>
        <w:tc>
          <w:tcPr>
            <w:tcW w:w="4536" w:type="dxa"/>
          </w:tcPr>
          <w:p w14:paraId="1BFBB1E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10 абзац перший</w:t>
            </w:r>
          </w:p>
          <w:p w14:paraId="60BBF3E1" w14:textId="0592A1FD" w:rsidR="00C82AAB" w:rsidRPr="00B913CF" w:rsidRDefault="00C82AAB" w:rsidP="008058D2">
            <w:pPr>
              <w:ind w:firstLine="319"/>
              <w:jc w:val="both"/>
              <w:rPr>
                <w:rFonts w:ascii="Times New Roman" w:eastAsia="Calibri" w:hAnsi="Times New Roman" w:cs="Times New Roman"/>
              </w:rPr>
            </w:pPr>
            <w:r w:rsidRPr="00B913CF">
              <w:rPr>
                <w:rFonts w:ascii="Times New Roman" w:eastAsia="Calibri" w:hAnsi="Times New Roman" w:cs="Times New Roman"/>
              </w:rPr>
              <w:t xml:space="preserve">10. Керівник закладу освіти протягом одного робочого дня після одержання акта і матеріалів, підготовлених комісією з розслідування за підсумками її роботи, повинен розглянути і затвердити акт Н-Н </w:t>
            </w:r>
            <w:r w:rsidRPr="00B913CF">
              <w:rPr>
                <w:rFonts w:ascii="Times New Roman" w:eastAsia="Calibri" w:hAnsi="Times New Roman" w:cs="Times New Roman"/>
                <w:b/>
              </w:rPr>
              <w:t>у п’яти примірниках ідентичного змісту.</w:t>
            </w:r>
          </w:p>
        </w:tc>
        <w:tc>
          <w:tcPr>
            <w:tcW w:w="2445" w:type="dxa"/>
          </w:tcPr>
          <w:p w14:paraId="2587E997"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Глухівський національний педагогічний університет імені Олександра Довженка</w:t>
            </w:r>
          </w:p>
        </w:tc>
        <w:tc>
          <w:tcPr>
            <w:tcW w:w="4218" w:type="dxa"/>
          </w:tcPr>
          <w:p w14:paraId="6A18FA14" w14:textId="48A4F4A8"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5B3EC242"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Примірники одного документу не можуть бути різного змісту.</w:t>
            </w:r>
          </w:p>
        </w:tc>
      </w:tr>
      <w:tr w:rsidR="00C82AAB" w:rsidRPr="00B913CF" w14:paraId="410D9691" w14:textId="77777777" w:rsidTr="00EC3EFE">
        <w:tc>
          <w:tcPr>
            <w:tcW w:w="562" w:type="dxa"/>
          </w:tcPr>
          <w:p w14:paraId="097EA44B"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5A7179C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eastAsia="Calibri" w:hAnsi="Times New Roman" w:cs="Times New Roman"/>
                <w:i/>
              </w:rPr>
              <w:t>пункт 10</w:t>
            </w:r>
            <w:r w:rsidRPr="00B913CF">
              <w:rPr>
                <w:rFonts w:ascii="Times New Roman" w:eastAsia="Calibri" w:hAnsi="Times New Roman" w:cs="Times New Roman"/>
              </w:rPr>
              <w:t xml:space="preserve"> абзац другий</w:t>
            </w:r>
          </w:p>
          <w:p w14:paraId="4E59D1C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Примірники затвердженого акта Н-Н протягом трьох робочих днів </w:t>
            </w:r>
            <w:r w:rsidRPr="00B913CF">
              <w:rPr>
                <w:rFonts w:ascii="Times New Roman" w:eastAsia="Calibri" w:hAnsi="Times New Roman" w:cs="Times New Roman"/>
                <w:i/>
              </w:rPr>
              <w:t>надсилаються</w:t>
            </w:r>
            <w:r w:rsidRPr="00B913CF">
              <w:rPr>
                <w:rFonts w:ascii="Times New Roman" w:eastAsia="Calibri" w:hAnsi="Times New Roman" w:cs="Times New Roman"/>
              </w:rPr>
              <w:t xml:space="preserve"> керівником закладу освіти:</w:t>
            </w:r>
          </w:p>
        </w:tc>
        <w:tc>
          <w:tcPr>
            <w:tcW w:w="4536" w:type="dxa"/>
          </w:tcPr>
          <w:p w14:paraId="66D0F31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eastAsia="Calibri" w:hAnsi="Times New Roman" w:cs="Times New Roman"/>
                <w:b/>
              </w:rPr>
              <w:t>пункт 11</w:t>
            </w:r>
            <w:r w:rsidRPr="00B913CF">
              <w:rPr>
                <w:rFonts w:ascii="Times New Roman" w:eastAsia="Calibri" w:hAnsi="Times New Roman" w:cs="Times New Roman"/>
              </w:rPr>
              <w:t xml:space="preserve"> абзац другий</w:t>
            </w:r>
          </w:p>
          <w:p w14:paraId="790A9D9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Примірники затвердженого акта Н-Н протягом трьох робочих днів </w:t>
            </w:r>
            <w:r w:rsidRPr="00B913CF">
              <w:rPr>
                <w:rFonts w:ascii="Times New Roman" w:eastAsia="Calibri" w:hAnsi="Times New Roman" w:cs="Times New Roman"/>
                <w:b/>
              </w:rPr>
              <w:t>надаються або надсилаються поштою з повідомленням</w:t>
            </w:r>
            <w:r w:rsidRPr="00B913CF">
              <w:rPr>
                <w:rFonts w:ascii="Times New Roman" w:eastAsia="Calibri" w:hAnsi="Times New Roman" w:cs="Times New Roman"/>
              </w:rPr>
              <w:t xml:space="preserve"> керівником закладу освіти:</w:t>
            </w:r>
          </w:p>
        </w:tc>
        <w:tc>
          <w:tcPr>
            <w:tcW w:w="2445" w:type="dxa"/>
          </w:tcPr>
          <w:p w14:paraId="274D44DD"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5A578802" w14:textId="7B4A9F8E"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6B0997A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11 абзац другий</w:t>
            </w:r>
          </w:p>
          <w:p w14:paraId="6A0AF2B2" w14:textId="77777777"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t>Примірники затвердженого акта Н-Н протягом трьох робочих днів надаються або надсилаються поштою з повідомленням керівником закладу освіти:</w:t>
            </w:r>
          </w:p>
        </w:tc>
      </w:tr>
      <w:tr w:rsidR="00C82AAB" w:rsidRPr="00B913CF" w14:paraId="511A2EAA" w14:textId="77777777" w:rsidTr="00EC3EFE">
        <w:tc>
          <w:tcPr>
            <w:tcW w:w="562" w:type="dxa"/>
          </w:tcPr>
          <w:p w14:paraId="415614D6"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1E6A3F9E" w14:textId="2C5C889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eastAsia="Calibri" w:hAnsi="Times New Roman" w:cs="Times New Roman"/>
                <w:i/>
              </w:rPr>
              <w:t>пункт 10</w:t>
            </w:r>
            <w:r w:rsidRPr="00B913CF">
              <w:rPr>
                <w:rFonts w:ascii="Times New Roman" w:eastAsia="Calibri" w:hAnsi="Times New Roman" w:cs="Times New Roman"/>
              </w:rPr>
              <w:t xml:space="preserve"> абзац третій</w:t>
            </w:r>
          </w:p>
          <w:p w14:paraId="6D175D1F" w14:textId="445E79FD"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потерпілому, батькам</w:t>
            </w:r>
            <w:r w:rsidRPr="00B913CF">
              <w:rPr>
                <w:rFonts w:ascii="Times New Roman" w:hAnsi="Times New Roman"/>
                <w:sz w:val="28"/>
                <w:szCs w:val="28"/>
              </w:rPr>
              <w:t xml:space="preserve"> </w:t>
            </w:r>
            <w:r w:rsidRPr="00B913CF">
              <w:rPr>
                <w:rFonts w:ascii="Times New Roman" w:eastAsia="Calibri" w:hAnsi="Times New Roman" w:cs="Times New Roman"/>
                <w:i/>
              </w:rPr>
              <w:t>або особі, яка представляє інтереси</w:t>
            </w:r>
            <w:r w:rsidRPr="00B913CF">
              <w:rPr>
                <w:rFonts w:ascii="Times New Roman" w:hAnsi="Times New Roman"/>
                <w:sz w:val="28"/>
                <w:szCs w:val="28"/>
              </w:rPr>
              <w:t xml:space="preserve"> </w:t>
            </w:r>
            <w:r w:rsidRPr="00B913CF">
              <w:rPr>
                <w:rFonts w:ascii="Times New Roman" w:eastAsia="Calibri" w:hAnsi="Times New Roman" w:cs="Times New Roman"/>
              </w:rPr>
              <w:t>потерпілого;</w:t>
            </w:r>
          </w:p>
        </w:tc>
        <w:tc>
          <w:tcPr>
            <w:tcW w:w="4536" w:type="dxa"/>
          </w:tcPr>
          <w:p w14:paraId="345C6E77" w14:textId="1B4B3AB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b/>
              </w:rPr>
              <w:t xml:space="preserve">пункт </w:t>
            </w:r>
            <w:r w:rsidRPr="00B913CF">
              <w:rPr>
                <w:rFonts w:ascii="Times New Roman" w:eastAsia="Calibri" w:hAnsi="Times New Roman" w:cs="Times New Roman"/>
                <w:b/>
              </w:rPr>
              <w:t>11</w:t>
            </w:r>
            <w:r w:rsidRPr="00B913CF">
              <w:rPr>
                <w:rFonts w:ascii="Times New Roman" w:eastAsia="Calibri" w:hAnsi="Times New Roman" w:cs="Times New Roman"/>
              </w:rPr>
              <w:t xml:space="preserve"> абзац третій</w:t>
            </w:r>
          </w:p>
          <w:p w14:paraId="59069CF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потерпілому, батькам</w:t>
            </w:r>
            <w:r w:rsidRPr="00B913CF">
              <w:rPr>
                <w:rFonts w:ascii="Times New Roman" w:eastAsia="Calibri" w:hAnsi="Times New Roman" w:cs="Times New Roman"/>
                <w:b/>
              </w:rPr>
              <w:t>, іншому законному представнику</w:t>
            </w:r>
            <w:r w:rsidRPr="00B913CF">
              <w:rPr>
                <w:rFonts w:ascii="Times New Roman" w:eastAsia="Calibri" w:hAnsi="Times New Roman" w:cs="Times New Roman"/>
              </w:rPr>
              <w:t xml:space="preserve"> потерпілого;</w:t>
            </w:r>
          </w:p>
        </w:tc>
        <w:tc>
          <w:tcPr>
            <w:tcW w:w="2445" w:type="dxa"/>
          </w:tcPr>
          <w:p w14:paraId="6DC1032D"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Директорат дошкільної та шкільної освіти</w:t>
            </w:r>
          </w:p>
        </w:tc>
        <w:tc>
          <w:tcPr>
            <w:tcW w:w="4218" w:type="dxa"/>
          </w:tcPr>
          <w:p w14:paraId="20A3C5D1" w14:textId="09FADD9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7813B24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Враховуючи зміни, що внесені у  розділ ІІ пункт 2 абзац другий </w:t>
            </w:r>
          </w:p>
          <w:p w14:paraId="45E8AF21" w14:textId="7A93EDF4" w:rsidR="00C82AAB" w:rsidRPr="00B913CF" w:rsidRDefault="00C82AAB" w:rsidP="00C82AAB">
            <w:pPr>
              <w:ind w:firstLine="319"/>
              <w:jc w:val="both"/>
              <w:rPr>
                <w:rFonts w:ascii="Times New Roman" w:hAnsi="Times New Roman"/>
                <w:b/>
              </w:rPr>
            </w:pPr>
            <w:r w:rsidRPr="00B913CF">
              <w:rPr>
                <w:rFonts w:ascii="Times New Roman" w:eastAsia="Calibri" w:hAnsi="Times New Roman" w:cs="Times New Roman"/>
                <w:b/>
              </w:rPr>
              <w:t>Розділ</w:t>
            </w:r>
            <w:r w:rsidRPr="00B913CF">
              <w:rPr>
                <w:rFonts w:ascii="Times New Roman" w:hAnsi="Times New Roman"/>
                <w:b/>
              </w:rPr>
              <w:t xml:space="preserve"> ІІ пункт 11 абзац другий викласти у редакції:</w:t>
            </w:r>
          </w:p>
          <w:p w14:paraId="0A93546A"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потерпілому, батькам (усиновлювачам, піклувальнику) потерпілого;</w:t>
            </w:r>
          </w:p>
        </w:tc>
      </w:tr>
      <w:tr w:rsidR="00C82AAB" w:rsidRPr="00B913CF" w14:paraId="022289F9" w14:textId="77777777" w:rsidTr="00EC3EFE">
        <w:tc>
          <w:tcPr>
            <w:tcW w:w="562" w:type="dxa"/>
          </w:tcPr>
          <w:p w14:paraId="747D0686"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7B70298E" w14:textId="775E32F3"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10 абзац третій</w:t>
            </w:r>
          </w:p>
          <w:p w14:paraId="18F71590" w14:textId="3BFE654F"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i/>
              </w:rPr>
              <w:lastRenderedPageBreak/>
              <w:t>потерпілому, батькам</w:t>
            </w:r>
            <w:r w:rsidRPr="00B913CF">
              <w:rPr>
                <w:rFonts w:ascii="Times New Roman" w:hAnsi="Times New Roman"/>
                <w:i/>
                <w:sz w:val="28"/>
                <w:szCs w:val="28"/>
              </w:rPr>
              <w:t xml:space="preserve"> </w:t>
            </w:r>
            <w:r w:rsidRPr="00B913CF">
              <w:rPr>
                <w:rFonts w:ascii="Times New Roman" w:eastAsia="Calibri" w:hAnsi="Times New Roman" w:cs="Times New Roman"/>
                <w:i/>
              </w:rPr>
              <w:t>або особі, яка представляє інтереси</w:t>
            </w:r>
            <w:r w:rsidRPr="00B913CF">
              <w:rPr>
                <w:rFonts w:ascii="Times New Roman" w:hAnsi="Times New Roman"/>
                <w:i/>
                <w:sz w:val="28"/>
                <w:szCs w:val="28"/>
              </w:rPr>
              <w:t xml:space="preserve"> </w:t>
            </w:r>
            <w:r w:rsidRPr="00B913CF">
              <w:rPr>
                <w:rFonts w:ascii="Times New Roman" w:eastAsia="Calibri" w:hAnsi="Times New Roman" w:cs="Times New Roman"/>
                <w:i/>
              </w:rPr>
              <w:t>потерпілого</w:t>
            </w:r>
            <w:r w:rsidRPr="00B913CF">
              <w:rPr>
                <w:rFonts w:ascii="Times New Roman" w:eastAsia="Calibri" w:hAnsi="Times New Roman" w:cs="Times New Roman"/>
              </w:rPr>
              <w:t>;</w:t>
            </w:r>
          </w:p>
        </w:tc>
        <w:tc>
          <w:tcPr>
            <w:tcW w:w="4536" w:type="dxa"/>
          </w:tcPr>
          <w:p w14:paraId="5A02FB38" w14:textId="7794650A"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Розділ ІІ </w:t>
            </w:r>
            <w:r w:rsidRPr="00B913CF">
              <w:rPr>
                <w:rFonts w:ascii="Times New Roman" w:hAnsi="Times New Roman"/>
                <w:b/>
              </w:rPr>
              <w:t xml:space="preserve">пункт </w:t>
            </w:r>
            <w:r w:rsidRPr="00B913CF">
              <w:rPr>
                <w:rFonts w:ascii="Times New Roman" w:eastAsia="Calibri" w:hAnsi="Times New Roman" w:cs="Times New Roman"/>
                <w:b/>
              </w:rPr>
              <w:t>11</w:t>
            </w:r>
            <w:r w:rsidRPr="00B913CF">
              <w:rPr>
                <w:rFonts w:ascii="Times New Roman" w:eastAsia="Calibri" w:hAnsi="Times New Roman" w:cs="Times New Roman"/>
              </w:rPr>
              <w:t xml:space="preserve"> абзац третій</w:t>
            </w:r>
          </w:p>
          <w:p w14:paraId="3F6C7F3E"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lastRenderedPageBreak/>
              <w:t>потерпілій стороні, або особі, яка представляє інтереси потерпілого під підпис у Журналі реєстрації нещасних випадків, що сталися із добувачами освіти (додаток 3 до Положення про порядок розслідування нещасних випадків, що сталися із здобувачами освіти під час освітнього процесу);</w:t>
            </w:r>
          </w:p>
        </w:tc>
        <w:tc>
          <w:tcPr>
            <w:tcW w:w="2445" w:type="dxa"/>
          </w:tcPr>
          <w:p w14:paraId="405A3694"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 xml:space="preserve">Департамент освіти і науки Запорізької </w:t>
            </w:r>
            <w:r w:rsidRPr="00B913CF">
              <w:rPr>
                <w:rFonts w:ascii="Times New Roman" w:eastAsia="Calibri" w:hAnsi="Times New Roman" w:cs="Times New Roman"/>
              </w:rPr>
              <w:lastRenderedPageBreak/>
              <w:t>обласної державної адміністрації</w:t>
            </w:r>
          </w:p>
        </w:tc>
        <w:tc>
          <w:tcPr>
            <w:tcW w:w="4218" w:type="dxa"/>
          </w:tcPr>
          <w:p w14:paraId="5FECA96D" w14:textId="328AF8A9"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b/>
              </w:rPr>
              <w:lastRenderedPageBreak/>
              <w:t xml:space="preserve">Не враховано </w:t>
            </w:r>
            <w:r w:rsidRPr="00B913CF">
              <w:rPr>
                <w:rFonts w:ascii="Times New Roman" w:hAnsi="Times New Roman" w:cs="Times New Roman"/>
              </w:rPr>
              <w:t>(підстави)</w:t>
            </w:r>
          </w:p>
          <w:p w14:paraId="152C966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ІІ пункт 11 абзац другий в новій редакції, як визначено в пункті 43 цієї таблиці.</w:t>
            </w:r>
          </w:p>
          <w:p w14:paraId="6A921AFF"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У додатку 3 до Положення в рекомендованій формі Журналу реєстрації нещасних випадків, що сталися із здобувачами освіти, в дев’ятому стовпчику  визначено хто має розписуватись в отриманні акта Н-Н.</w:t>
            </w:r>
          </w:p>
        </w:tc>
      </w:tr>
      <w:tr w:rsidR="00C82AAB" w:rsidRPr="00B913CF" w14:paraId="047B0611" w14:textId="77777777" w:rsidTr="00EC3EFE">
        <w:tc>
          <w:tcPr>
            <w:tcW w:w="562" w:type="dxa"/>
          </w:tcPr>
          <w:p w14:paraId="0213C710"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4BC86DBB" w14:textId="77777777" w:rsidR="00C82AAB" w:rsidRPr="00B913CF" w:rsidRDefault="00C82AAB" w:rsidP="00C82AAB">
            <w:pPr>
              <w:ind w:firstLine="319"/>
              <w:jc w:val="both"/>
              <w:rPr>
                <w:rFonts w:ascii="Times New Roman" w:eastAsia="Calibri" w:hAnsi="Times New Roman" w:cs="Times New Roman"/>
                <w:i/>
              </w:rPr>
            </w:pPr>
            <w:r w:rsidRPr="00B913CF">
              <w:rPr>
                <w:rFonts w:ascii="Times New Roman" w:eastAsia="Calibri" w:hAnsi="Times New Roman" w:cs="Times New Roman"/>
              </w:rPr>
              <w:t xml:space="preserve">Розділ ІІ </w:t>
            </w:r>
            <w:r w:rsidRPr="00B913CF">
              <w:rPr>
                <w:rFonts w:ascii="Times New Roman" w:eastAsia="Calibri" w:hAnsi="Times New Roman" w:cs="Times New Roman"/>
                <w:i/>
              </w:rPr>
              <w:t>пункт 11</w:t>
            </w:r>
          </w:p>
          <w:p w14:paraId="63268342" w14:textId="481CDB80"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11. У випадках відмови керівника закладу освіти від утворення комісії з розслідування нещасного випадку і складання </w:t>
            </w:r>
            <w:r w:rsidRPr="00B913CF">
              <w:rPr>
                <w:rFonts w:ascii="Times New Roman" w:eastAsia="Calibri" w:hAnsi="Times New Roman" w:cs="Times New Roman"/>
                <w:i/>
              </w:rPr>
              <w:t>акта Н-Н</w:t>
            </w:r>
            <w:r w:rsidRPr="00B913CF">
              <w:rPr>
                <w:rFonts w:ascii="Times New Roman" w:eastAsia="Calibri" w:hAnsi="Times New Roman" w:cs="Times New Roman"/>
              </w:rPr>
              <w:t xml:space="preserve">, а також у разі незгоди потерпілого, </w:t>
            </w:r>
            <w:r w:rsidRPr="00B913CF">
              <w:rPr>
                <w:rFonts w:ascii="Times New Roman" w:eastAsia="Calibri" w:hAnsi="Times New Roman" w:cs="Times New Roman"/>
                <w:i/>
              </w:rPr>
              <w:t>його</w:t>
            </w:r>
            <w:r w:rsidRPr="00B913CF">
              <w:rPr>
                <w:rFonts w:ascii="Times New Roman" w:eastAsia="Calibri" w:hAnsi="Times New Roman" w:cs="Times New Roman"/>
              </w:rPr>
              <w:t xml:space="preserve"> </w:t>
            </w:r>
            <w:r w:rsidRPr="00B913CF">
              <w:rPr>
                <w:rFonts w:ascii="Times New Roman" w:eastAsia="Calibri" w:hAnsi="Times New Roman" w:cs="Times New Roman"/>
                <w:i/>
              </w:rPr>
              <w:t>батьків або особи, яка представляє інтереси потерпілого,</w:t>
            </w:r>
            <w:r w:rsidRPr="00B913CF">
              <w:rPr>
                <w:rFonts w:ascii="Times New Roman" w:eastAsia="Calibri" w:hAnsi="Times New Roman" w:cs="Times New Roman"/>
              </w:rPr>
              <w:t xml:space="preserve"> зі змістом або висновками акта Н-Н питання щодо розслідування нещасного випадку за письмовою заявою потерпілого, </w:t>
            </w:r>
            <w:r w:rsidRPr="00B913CF">
              <w:rPr>
                <w:rFonts w:ascii="Times New Roman" w:eastAsia="Calibri" w:hAnsi="Times New Roman" w:cs="Times New Roman"/>
                <w:i/>
              </w:rPr>
              <w:t>його батьків або особи, яка представляє інтереси потерпілого,</w:t>
            </w:r>
            <w:r w:rsidRPr="00B913CF">
              <w:rPr>
                <w:rFonts w:ascii="Times New Roman" w:eastAsia="Calibri" w:hAnsi="Times New Roman" w:cs="Times New Roman"/>
              </w:rPr>
              <w:t xml:space="preserve"> розглядає орган управління освітою вищого рівня, засновник (власник) закладу освіти у строк не більше десяти робочих днів з дня подання до них письмової заяви. </w:t>
            </w:r>
          </w:p>
        </w:tc>
        <w:tc>
          <w:tcPr>
            <w:tcW w:w="4536" w:type="dxa"/>
          </w:tcPr>
          <w:p w14:paraId="5786557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eastAsia="Calibri" w:hAnsi="Times New Roman" w:cs="Times New Roman"/>
                <w:b/>
              </w:rPr>
              <w:t>пункт 12</w:t>
            </w:r>
          </w:p>
          <w:p w14:paraId="578A866F" w14:textId="1C35A0C4"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b/>
              </w:rPr>
              <w:t>12.</w:t>
            </w:r>
            <w:r w:rsidRPr="00B913CF">
              <w:rPr>
                <w:rFonts w:ascii="Times New Roman" w:eastAsia="Calibri" w:hAnsi="Times New Roman" w:cs="Times New Roman"/>
              </w:rPr>
              <w:t xml:space="preserve"> У випадках відмови керівника закладу освіти від утворення комісії з розслідування нещасного випадку і складання </w:t>
            </w:r>
            <w:r w:rsidRPr="00B913CF">
              <w:rPr>
                <w:rFonts w:ascii="Times New Roman" w:eastAsia="Calibri" w:hAnsi="Times New Roman" w:cs="Times New Roman"/>
                <w:b/>
              </w:rPr>
              <w:t>акта розслідування нещасного випадку</w:t>
            </w:r>
            <w:r w:rsidRPr="00B913CF">
              <w:rPr>
                <w:rFonts w:ascii="Times New Roman" w:eastAsia="Calibri" w:hAnsi="Times New Roman" w:cs="Times New Roman"/>
              </w:rPr>
              <w:t xml:space="preserve"> та акта Н-Н, а також у разі незгоди потерпілого, </w:t>
            </w:r>
            <w:r w:rsidRPr="00B913CF">
              <w:rPr>
                <w:rFonts w:ascii="Times New Roman" w:eastAsia="Calibri" w:hAnsi="Times New Roman" w:cs="Times New Roman"/>
                <w:b/>
              </w:rPr>
              <w:t>його</w:t>
            </w:r>
            <w:r w:rsidRPr="00B913CF">
              <w:rPr>
                <w:rFonts w:ascii="Times New Roman" w:eastAsia="Calibri" w:hAnsi="Times New Roman" w:cs="Times New Roman"/>
              </w:rPr>
              <w:t xml:space="preserve"> </w:t>
            </w:r>
            <w:r w:rsidRPr="00B913CF">
              <w:rPr>
                <w:rFonts w:ascii="Times New Roman" w:eastAsia="Calibri" w:hAnsi="Times New Roman" w:cs="Times New Roman"/>
                <w:b/>
              </w:rPr>
              <w:t>батьків (усиновлювачів, піклувальника)</w:t>
            </w:r>
            <w:r w:rsidRPr="00B913CF">
              <w:rPr>
                <w:rFonts w:ascii="Times New Roman" w:eastAsia="Calibri" w:hAnsi="Times New Roman" w:cs="Times New Roman"/>
              </w:rPr>
              <w:t xml:space="preserve">, зі змістом або висновками акта Н-Н питання щодо розслідування нещасного випадку за письмовою заявою потерпілого, </w:t>
            </w:r>
            <w:r w:rsidRPr="00B913CF">
              <w:rPr>
                <w:rFonts w:ascii="Times New Roman" w:eastAsia="Calibri" w:hAnsi="Times New Roman" w:cs="Times New Roman"/>
                <w:b/>
              </w:rPr>
              <w:t>його</w:t>
            </w:r>
            <w:r w:rsidRPr="00B913CF">
              <w:rPr>
                <w:rFonts w:ascii="Times New Roman" w:eastAsia="Calibri" w:hAnsi="Times New Roman" w:cs="Times New Roman"/>
              </w:rPr>
              <w:t xml:space="preserve"> </w:t>
            </w:r>
            <w:r w:rsidRPr="00B913CF">
              <w:rPr>
                <w:rFonts w:ascii="Times New Roman" w:eastAsia="Calibri" w:hAnsi="Times New Roman" w:cs="Times New Roman"/>
                <w:b/>
              </w:rPr>
              <w:t>батьків (усиновлювачів, піклувальника)</w:t>
            </w:r>
            <w:r w:rsidRPr="00B913CF">
              <w:rPr>
                <w:rFonts w:ascii="Times New Roman" w:eastAsia="Calibri" w:hAnsi="Times New Roman" w:cs="Times New Roman"/>
              </w:rPr>
              <w:t xml:space="preserve">, </w:t>
            </w:r>
            <w:r w:rsidRPr="00B913CF">
              <w:rPr>
                <w:rFonts w:ascii="Times New Roman" w:hAnsi="Times New Roman"/>
                <w:b/>
              </w:rPr>
              <w:t xml:space="preserve">розглядає </w:t>
            </w:r>
            <w:r w:rsidRPr="00B913CF">
              <w:rPr>
                <w:rFonts w:ascii="Times New Roman" w:eastAsia="Calibri" w:hAnsi="Times New Roman" w:cs="Times New Roman"/>
                <w:b/>
              </w:rPr>
              <w:t>засновник (власник)</w:t>
            </w:r>
            <w:r w:rsidR="00460436" w:rsidRPr="00B913CF">
              <w:rPr>
                <w:rFonts w:ascii="Times New Roman" w:eastAsia="Calibri" w:hAnsi="Times New Roman" w:cs="Times New Roman"/>
                <w:b/>
              </w:rPr>
              <w:t xml:space="preserve"> приватного </w:t>
            </w:r>
            <w:r w:rsidRPr="00B913CF">
              <w:rPr>
                <w:rFonts w:ascii="Times New Roman" w:eastAsia="Calibri" w:hAnsi="Times New Roman" w:cs="Times New Roman"/>
                <w:b/>
              </w:rPr>
              <w:t xml:space="preserve">закладу освіти, </w:t>
            </w:r>
            <w:r w:rsidR="00460436" w:rsidRPr="00B913CF">
              <w:rPr>
                <w:rFonts w:ascii="Times New Roman" w:hAnsi="Times New Roman"/>
                <w:b/>
              </w:rPr>
              <w:t xml:space="preserve">іншого державного органу, </w:t>
            </w:r>
            <w:r w:rsidRPr="00B913CF">
              <w:rPr>
                <w:rFonts w:ascii="Times New Roman" w:hAnsi="Times New Roman"/>
                <w:b/>
              </w:rPr>
              <w:t>орган управління освітою вищого рівня,</w:t>
            </w:r>
            <w:r w:rsidR="00460436" w:rsidRPr="00B913CF">
              <w:rPr>
                <w:rFonts w:ascii="Times New Roman" w:hAnsi="Times New Roman"/>
                <w:b/>
              </w:rPr>
              <w:t xml:space="preserve"> </w:t>
            </w:r>
            <w:r w:rsidRPr="00B913CF">
              <w:rPr>
                <w:rFonts w:ascii="Times New Roman" w:eastAsia="Calibri" w:hAnsi="Times New Roman" w:cs="Times New Roman"/>
                <w:b/>
              </w:rPr>
              <w:t>до сфери управління як</w:t>
            </w:r>
            <w:r w:rsidR="00460436" w:rsidRPr="00B913CF">
              <w:rPr>
                <w:rFonts w:ascii="Times New Roman" w:eastAsia="Calibri" w:hAnsi="Times New Roman" w:cs="Times New Roman"/>
                <w:b/>
              </w:rPr>
              <w:t>ого</w:t>
            </w:r>
            <w:r w:rsidRPr="00B913CF">
              <w:rPr>
                <w:rFonts w:ascii="Times New Roman" w:eastAsia="Calibri" w:hAnsi="Times New Roman" w:cs="Times New Roman"/>
                <w:b/>
              </w:rPr>
              <w:t xml:space="preserve"> належить заклад</w:t>
            </w:r>
            <w:r w:rsidRPr="00B913CF">
              <w:rPr>
                <w:rFonts w:ascii="Times New Roman" w:hAnsi="Times New Roman"/>
                <w:b/>
              </w:rPr>
              <w:t xml:space="preserve"> освіти</w:t>
            </w:r>
            <w:r w:rsidRPr="00B913CF">
              <w:rPr>
                <w:rFonts w:ascii="Times New Roman" w:eastAsia="Calibri" w:hAnsi="Times New Roman" w:cs="Times New Roman"/>
                <w:b/>
              </w:rPr>
              <w:t>,</w:t>
            </w:r>
            <w:r w:rsidRPr="00B913CF">
              <w:rPr>
                <w:rFonts w:ascii="Times New Roman" w:hAnsi="Times New Roman"/>
                <w:b/>
              </w:rPr>
              <w:t xml:space="preserve"> </w:t>
            </w:r>
            <w:r w:rsidRPr="00B913CF">
              <w:rPr>
                <w:rFonts w:ascii="Times New Roman" w:eastAsia="Calibri" w:hAnsi="Times New Roman" w:cs="Times New Roman"/>
              </w:rPr>
              <w:t xml:space="preserve">у строк не більше десяти робочих днів з дня подання до них письмової заяви. </w:t>
            </w:r>
          </w:p>
          <w:p w14:paraId="78542AFC" w14:textId="77777777" w:rsidR="00C82AAB" w:rsidRPr="00B913CF" w:rsidRDefault="00C82AAB" w:rsidP="00C82AAB">
            <w:pPr>
              <w:ind w:firstLine="319"/>
              <w:jc w:val="both"/>
              <w:rPr>
                <w:rFonts w:ascii="Times New Roman" w:eastAsia="Calibri" w:hAnsi="Times New Roman" w:cs="Times New Roman"/>
              </w:rPr>
            </w:pPr>
          </w:p>
        </w:tc>
        <w:tc>
          <w:tcPr>
            <w:tcW w:w="2445" w:type="dxa"/>
          </w:tcPr>
          <w:p w14:paraId="5001FD82"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776736B8" w14:textId="3C8A9908"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4DAB308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12</w:t>
            </w:r>
          </w:p>
          <w:p w14:paraId="3B714BF0" w14:textId="140FE679"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12. У випадках відмови керівника закладу освіти від утворення комісії з розслідування нещасного випадку і складання акта розслідування нещасного випадку та акта Н-Н, а також у разі незгоди потерпілого, його батьків (усиновлювачів, піклувальника), зі змістом або висновками акта Н-Н питання щодо розслідування нещасного випадку за письмовою заявою потерпілого, його батьків (усиновлювачів, піклувальника), розглядає засновник (власник) </w:t>
            </w:r>
            <w:r w:rsidR="00460436" w:rsidRPr="00B913CF">
              <w:rPr>
                <w:rFonts w:ascii="Times New Roman" w:eastAsia="Calibri" w:hAnsi="Times New Roman" w:cs="Times New Roman"/>
              </w:rPr>
              <w:t xml:space="preserve">приватного </w:t>
            </w:r>
            <w:r w:rsidRPr="00B913CF">
              <w:rPr>
                <w:rFonts w:ascii="Times New Roman" w:eastAsia="Calibri" w:hAnsi="Times New Roman" w:cs="Times New Roman"/>
              </w:rPr>
              <w:t xml:space="preserve">закладу освіти, </w:t>
            </w:r>
            <w:r w:rsidR="00460436" w:rsidRPr="00B913CF">
              <w:rPr>
                <w:rFonts w:ascii="Times New Roman" w:hAnsi="Times New Roman"/>
              </w:rPr>
              <w:t xml:space="preserve">іншого державного органу, </w:t>
            </w:r>
            <w:r w:rsidRPr="00B913CF">
              <w:rPr>
                <w:rFonts w:ascii="Times New Roman" w:eastAsia="Calibri" w:hAnsi="Times New Roman" w:cs="Times New Roman"/>
              </w:rPr>
              <w:t xml:space="preserve">орган управління освітою вищого рівня, до сфери управління якого належить заклад освіти, у строк не більше десяти робочих днів з дня подання до них письмової заяви. </w:t>
            </w:r>
          </w:p>
        </w:tc>
      </w:tr>
      <w:tr w:rsidR="00C82AAB" w:rsidRPr="00B913CF" w14:paraId="66B900F3" w14:textId="77777777" w:rsidTr="00EC3EFE">
        <w:tc>
          <w:tcPr>
            <w:tcW w:w="562" w:type="dxa"/>
          </w:tcPr>
          <w:p w14:paraId="7EA45F69"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02ED49E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i/>
              </w:rPr>
              <w:t>пункт 12</w:t>
            </w:r>
          </w:p>
          <w:p w14:paraId="643958C4" w14:textId="77777777" w:rsidR="00C82AAB" w:rsidRPr="00B913CF" w:rsidRDefault="00C82AAB" w:rsidP="00C82AAB">
            <w:pPr>
              <w:ind w:firstLine="319"/>
              <w:jc w:val="both"/>
              <w:rPr>
                <w:rFonts w:ascii="Times New Roman" w:eastAsia="Calibri" w:hAnsi="Times New Roman" w:cs="Times New Roman"/>
                <w:i/>
              </w:rPr>
            </w:pPr>
            <w:r w:rsidRPr="00B913CF">
              <w:rPr>
                <w:rFonts w:ascii="Times New Roman" w:eastAsia="Calibri" w:hAnsi="Times New Roman" w:cs="Times New Roman"/>
                <w:i/>
              </w:rPr>
              <w:t xml:space="preserve">12. Один примірник акта Н-Н разом з матеріалами розслідування  зберігається в архіві закладу освіти протягом 60 років. </w:t>
            </w:r>
          </w:p>
        </w:tc>
        <w:tc>
          <w:tcPr>
            <w:tcW w:w="4536" w:type="dxa"/>
          </w:tcPr>
          <w:p w14:paraId="070F5158" w14:textId="5232C51D"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b/>
              </w:rPr>
              <w:t xml:space="preserve">пункт </w:t>
            </w:r>
            <w:r w:rsidRPr="00B913CF">
              <w:rPr>
                <w:rFonts w:ascii="Times New Roman" w:eastAsia="Calibri" w:hAnsi="Times New Roman" w:cs="Times New Roman"/>
                <w:b/>
              </w:rPr>
              <w:t>13</w:t>
            </w:r>
          </w:p>
          <w:p w14:paraId="71B043EE" w14:textId="08808C60"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b/>
              </w:rPr>
              <w:t>Вилучити</w:t>
            </w:r>
          </w:p>
          <w:p w14:paraId="122AECB0" w14:textId="77777777" w:rsidR="00C82AAB" w:rsidRPr="00B913CF" w:rsidRDefault="00C82AAB" w:rsidP="00C82AAB">
            <w:pPr>
              <w:ind w:firstLine="319"/>
              <w:jc w:val="both"/>
              <w:rPr>
                <w:rFonts w:ascii="Times New Roman" w:eastAsia="Calibri" w:hAnsi="Times New Roman" w:cs="Times New Roman"/>
              </w:rPr>
            </w:pPr>
          </w:p>
        </w:tc>
        <w:tc>
          <w:tcPr>
            <w:tcW w:w="2445" w:type="dxa"/>
          </w:tcPr>
          <w:p w14:paraId="13C6CCB8"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4CA86BD6" w14:textId="1752C319"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00BCD160" w14:textId="54FBF45A"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t xml:space="preserve"> </w:t>
            </w:r>
          </w:p>
        </w:tc>
      </w:tr>
      <w:tr w:rsidR="00C82AAB" w:rsidRPr="00B913CF" w14:paraId="193E4FA0" w14:textId="77777777" w:rsidTr="00EC3EFE">
        <w:tc>
          <w:tcPr>
            <w:tcW w:w="562" w:type="dxa"/>
          </w:tcPr>
          <w:p w14:paraId="62666981"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0DEA6F8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пункт 13</w:t>
            </w:r>
          </w:p>
          <w:p w14:paraId="75C46214" w14:textId="360C2D15" w:rsidR="00C82AAB" w:rsidRPr="00B913CF" w:rsidRDefault="00C82AAB" w:rsidP="00C82AAB">
            <w:pPr>
              <w:jc w:val="both"/>
              <w:rPr>
                <w:rFonts w:ascii="Times New Roman" w:eastAsia="Calibri" w:hAnsi="Times New Roman" w:cs="Times New Roman"/>
              </w:rPr>
            </w:pPr>
            <w:r w:rsidRPr="00B913CF">
              <w:rPr>
                <w:rFonts w:ascii="Times New Roman" w:eastAsia="Calibri" w:hAnsi="Times New Roman" w:cs="Times New Roman"/>
              </w:rPr>
              <w:t xml:space="preserve">13. Нещасний випадок, про який потерпілий не повідомив керівника закладу освіти протягом робочого (навчального) дня, коли трапився нещасний випадок, або наслідки якого проявилися не відразу і засвідчені лікувально-профілактичним закладом, розслідується протягом </w:t>
            </w:r>
            <w:r w:rsidRPr="00B913CF">
              <w:rPr>
                <w:rFonts w:ascii="Times New Roman" w:eastAsia="Calibri" w:hAnsi="Times New Roman" w:cs="Times New Roman"/>
                <w:i/>
              </w:rPr>
              <w:t>календарного місяця</w:t>
            </w:r>
            <w:r w:rsidRPr="00B913CF">
              <w:rPr>
                <w:rFonts w:ascii="Times New Roman" w:eastAsia="Calibri" w:hAnsi="Times New Roman" w:cs="Times New Roman"/>
              </w:rPr>
              <w:t xml:space="preserve"> з дня одержання письмової заяви </w:t>
            </w:r>
            <w:r w:rsidRPr="00B913CF">
              <w:rPr>
                <w:rFonts w:ascii="Times New Roman" w:eastAsia="Calibri" w:hAnsi="Times New Roman" w:cs="Times New Roman"/>
                <w:i/>
              </w:rPr>
              <w:t>потерпілого (його батьків або особи, яка представляє інтереси потерпілого)</w:t>
            </w:r>
            <w:r w:rsidRPr="00B913CF">
              <w:rPr>
                <w:rFonts w:ascii="Times New Roman" w:eastAsia="Calibri" w:hAnsi="Times New Roman" w:cs="Times New Roman"/>
              </w:rPr>
              <w:t xml:space="preserve"> згідно з цим Положенням (незалежно від строку настання нещасного випадку).</w:t>
            </w:r>
          </w:p>
        </w:tc>
        <w:tc>
          <w:tcPr>
            <w:tcW w:w="4536" w:type="dxa"/>
          </w:tcPr>
          <w:p w14:paraId="09F39EA4" w14:textId="2DAF93B1"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 xml:space="preserve">пункт </w:t>
            </w:r>
            <w:r w:rsidRPr="00B913CF">
              <w:rPr>
                <w:rFonts w:ascii="Times New Roman" w:eastAsia="Calibri" w:hAnsi="Times New Roman" w:cs="Times New Roman"/>
              </w:rPr>
              <w:t>13</w:t>
            </w:r>
          </w:p>
          <w:p w14:paraId="6219B957" w14:textId="11A67F5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13</w:t>
            </w:r>
            <w:r w:rsidRPr="00B913CF">
              <w:rPr>
                <w:rFonts w:ascii="Times New Roman" w:hAnsi="Times New Roman"/>
              </w:rPr>
              <w:t>.</w:t>
            </w:r>
            <w:r w:rsidRPr="00B913CF">
              <w:rPr>
                <w:rFonts w:ascii="Times New Roman" w:eastAsia="Calibri" w:hAnsi="Times New Roman" w:cs="Times New Roman"/>
              </w:rPr>
              <w:t xml:space="preserve"> Нещасний випадок, про який потерпілий не повідомив керівника закладу освіти протягом робочого (навчального) дня, коли трапився нещасний випадок, або наслідки якого проявилися не відразу і засвідчені лікувально-профілактичним закладом, розслідується протягом </w:t>
            </w:r>
            <w:r w:rsidRPr="00B913CF">
              <w:rPr>
                <w:rFonts w:ascii="Times New Roman" w:eastAsia="Calibri" w:hAnsi="Times New Roman" w:cs="Times New Roman"/>
                <w:b/>
              </w:rPr>
              <w:t>місяця</w:t>
            </w:r>
            <w:r w:rsidRPr="00B913CF">
              <w:rPr>
                <w:rFonts w:ascii="Times New Roman" w:eastAsia="Calibri" w:hAnsi="Times New Roman" w:cs="Times New Roman"/>
              </w:rPr>
              <w:t xml:space="preserve"> </w:t>
            </w:r>
            <w:r w:rsidRPr="00B913CF">
              <w:rPr>
                <w:rFonts w:ascii="Times New Roman" w:eastAsia="Calibri" w:hAnsi="Times New Roman" w:cs="Times New Roman"/>
                <w:b/>
              </w:rPr>
              <w:t xml:space="preserve">(30 календарних днів) </w:t>
            </w:r>
            <w:r w:rsidRPr="00B913CF">
              <w:rPr>
                <w:rFonts w:ascii="Times New Roman" w:eastAsia="Calibri" w:hAnsi="Times New Roman" w:cs="Times New Roman"/>
              </w:rPr>
              <w:t xml:space="preserve">з дня одержання письмової заяви потерпілого (його батьків або особи, яка представляє інтереси потерпілого) згідно з цим Положенням (незалежно від строку настання нещасного випадку). </w:t>
            </w:r>
          </w:p>
        </w:tc>
        <w:tc>
          <w:tcPr>
            <w:tcW w:w="2445" w:type="dxa"/>
          </w:tcPr>
          <w:p w14:paraId="0FE82E8D" w14:textId="77777777" w:rsidR="00C82AAB" w:rsidRPr="00B913CF" w:rsidRDefault="00C82AAB" w:rsidP="00C82AAB">
            <w:pPr>
              <w:jc w:val="center"/>
              <w:rPr>
                <w:rFonts w:ascii="Times New Roman" w:eastAsia="Calibri" w:hAnsi="Times New Roman" w:cs="Times New Roman"/>
              </w:rPr>
            </w:pPr>
            <w:r w:rsidRPr="00B913CF">
              <w:rPr>
                <w:rFonts w:ascii="Times New Roman" w:hAnsi="Times New Roman" w:cs="Times New Roman"/>
                <w:color w:val="000000"/>
              </w:rPr>
              <w:t>Управління освіти і науки Чернігівської обласної державної адміністрації</w:t>
            </w:r>
          </w:p>
        </w:tc>
        <w:tc>
          <w:tcPr>
            <w:tcW w:w="4218" w:type="dxa"/>
          </w:tcPr>
          <w:p w14:paraId="594E98EF" w14:textId="111C93B2"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cs="Times New Roman"/>
                <w:b/>
              </w:rPr>
              <w:t>Враховано частково</w:t>
            </w:r>
            <w:r w:rsidRPr="00B913CF">
              <w:rPr>
                <w:rFonts w:ascii="Times New Roman" w:eastAsia="Calibri" w:hAnsi="Times New Roman" w:cs="Times New Roman"/>
              </w:rPr>
              <w:t xml:space="preserve"> </w:t>
            </w:r>
          </w:p>
          <w:p w14:paraId="374DEE21" w14:textId="28D869CF"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13</w:t>
            </w:r>
          </w:p>
          <w:p w14:paraId="43B531A5" w14:textId="3A2B06BE"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13. Нещасний випадок, про який потерпілий не повідомив керівника закладу освіти протягом робочого (навчального) дня, коли трапився нещасний випадок, або наслідки якого проявилися не відразу і засвідчені лікувально-профілактичним закладом, розслідується протягом місяця з дня одержання письмової заяви потерпілого, його батьків (усиновлювачів, піклувальника) згідно з цим Положенням (незалежно від строку настання нещасного випадку).</w:t>
            </w:r>
          </w:p>
        </w:tc>
      </w:tr>
      <w:tr w:rsidR="00C82AAB" w:rsidRPr="00B913CF" w14:paraId="4AEDF634" w14:textId="77777777" w:rsidTr="00EC3EFE">
        <w:tc>
          <w:tcPr>
            <w:tcW w:w="562" w:type="dxa"/>
          </w:tcPr>
          <w:p w14:paraId="068167F3"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2D7D78F2"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пункт 13</w:t>
            </w:r>
          </w:p>
          <w:p w14:paraId="4195A113" w14:textId="05279A50"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13. Нещасний випадок, про який потерпілий не повідомив керівника закладу освіти протягом робочого (навчального) дня, коли трапився нещасний випадок, або наслідки якого проявилися не відразу і засвідчені лікувально-профілактичним закладом, розслідується протягом </w:t>
            </w:r>
            <w:r w:rsidRPr="00B913CF">
              <w:rPr>
                <w:rFonts w:ascii="Times New Roman" w:eastAsia="Calibri" w:hAnsi="Times New Roman" w:cs="Times New Roman"/>
                <w:i/>
              </w:rPr>
              <w:t>календарного місяця</w:t>
            </w:r>
            <w:r w:rsidRPr="00B913CF">
              <w:rPr>
                <w:rFonts w:ascii="Times New Roman" w:eastAsia="Calibri" w:hAnsi="Times New Roman" w:cs="Times New Roman"/>
              </w:rPr>
              <w:t xml:space="preserve"> з дня одержання письмової заяви </w:t>
            </w:r>
            <w:r w:rsidRPr="00B913CF">
              <w:rPr>
                <w:rFonts w:ascii="Times New Roman" w:eastAsia="Calibri" w:hAnsi="Times New Roman" w:cs="Times New Roman"/>
                <w:i/>
              </w:rPr>
              <w:t>потерпілого (його батьків або особи, яка представляє інтереси потерпілого)</w:t>
            </w:r>
            <w:r w:rsidRPr="00B913CF">
              <w:rPr>
                <w:rFonts w:ascii="Times New Roman" w:eastAsia="Calibri" w:hAnsi="Times New Roman" w:cs="Times New Roman"/>
              </w:rPr>
              <w:t xml:space="preserve"> згідно з цим Положенням (незалежно від строку настання нещасного випадку). У цьому разі питання про складання акта Н-Н вирішується комісією з розслідування, яка утворюється наказом керівника закладу </w:t>
            </w:r>
            <w:r w:rsidRPr="00B913CF">
              <w:rPr>
                <w:rFonts w:ascii="Times New Roman" w:eastAsia="Calibri" w:hAnsi="Times New Roman" w:cs="Times New Roman"/>
              </w:rPr>
              <w:lastRenderedPageBreak/>
              <w:t xml:space="preserve">освіти, після всебічної перевірки заяви про нещасний випадок з урахуванням усіх обставин, </w:t>
            </w:r>
            <w:r w:rsidRPr="00B913CF">
              <w:rPr>
                <w:rFonts w:ascii="Times New Roman" w:eastAsia="Calibri" w:hAnsi="Times New Roman" w:cs="Times New Roman"/>
                <w:i/>
              </w:rPr>
              <w:t>медичного висновку про характер травми</w:t>
            </w:r>
            <w:r w:rsidRPr="00B913CF">
              <w:rPr>
                <w:rFonts w:ascii="Times New Roman" w:eastAsia="Calibri" w:hAnsi="Times New Roman" w:cs="Times New Roman"/>
              </w:rPr>
              <w:t xml:space="preserve">, можливої причини її походження, свідчень учасників (свідків) та інших доказів. Одержання </w:t>
            </w:r>
            <w:r w:rsidRPr="00B913CF">
              <w:rPr>
                <w:rFonts w:ascii="Times New Roman" w:eastAsia="Calibri" w:hAnsi="Times New Roman" w:cs="Times New Roman"/>
                <w:i/>
              </w:rPr>
              <w:t>медичного висновку</w:t>
            </w:r>
            <w:r w:rsidRPr="00B913CF">
              <w:rPr>
                <w:rFonts w:ascii="Times New Roman" w:eastAsia="Calibri" w:hAnsi="Times New Roman" w:cs="Times New Roman"/>
              </w:rPr>
              <w:t xml:space="preserve"> покладається на керівника закладу освіти. </w:t>
            </w:r>
          </w:p>
          <w:p w14:paraId="2451227B" w14:textId="77777777" w:rsidR="00C82AAB" w:rsidRPr="00B913CF" w:rsidRDefault="00C82AAB" w:rsidP="00C82AAB">
            <w:pPr>
              <w:ind w:firstLine="319"/>
              <w:jc w:val="both"/>
              <w:rPr>
                <w:rFonts w:ascii="Times New Roman" w:eastAsia="Calibri" w:hAnsi="Times New Roman" w:cs="Times New Roman"/>
              </w:rPr>
            </w:pPr>
          </w:p>
        </w:tc>
        <w:tc>
          <w:tcPr>
            <w:tcW w:w="4536" w:type="dxa"/>
          </w:tcPr>
          <w:p w14:paraId="57A49496" w14:textId="668D55BA"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Розділ ІІ </w:t>
            </w:r>
            <w:r w:rsidRPr="00B913CF">
              <w:rPr>
                <w:rFonts w:ascii="Times New Roman" w:hAnsi="Times New Roman"/>
              </w:rPr>
              <w:t xml:space="preserve">пункт </w:t>
            </w:r>
            <w:r w:rsidRPr="00B913CF">
              <w:rPr>
                <w:rFonts w:ascii="Times New Roman" w:eastAsia="Calibri" w:hAnsi="Times New Roman" w:cs="Times New Roman"/>
              </w:rPr>
              <w:t>13</w:t>
            </w:r>
          </w:p>
          <w:p w14:paraId="5FE51868" w14:textId="0035389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13</w:t>
            </w:r>
            <w:r w:rsidRPr="00B913CF">
              <w:rPr>
                <w:rFonts w:ascii="Times New Roman" w:hAnsi="Times New Roman"/>
              </w:rPr>
              <w:t>.</w:t>
            </w:r>
            <w:r w:rsidRPr="00B913CF">
              <w:rPr>
                <w:rFonts w:ascii="Times New Roman" w:eastAsia="Calibri" w:hAnsi="Times New Roman" w:cs="Times New Roman"/>
              </w:rPr>
              <w:t xml:space="preserve"> Нещасний випадок, про який потерпілий не повідомив керівника закладу освіти протягом робочого (навчального) дня, коли трапився нещасний випадок, або наслідки якого проявилися не відразу і засвідчені лікувально-профілактичним закладом, розслідується протягом </w:t>
            </w:r>
            <w:r w:rsidRPr="00B913CF">
              <w:rPr>
                <w:rFonts w:ascii="Times New Roman" w:eastAsia="Calibri" w:hAnsi="Times New Roman" w:cs="Times New Roman"/>
                <w:b/>
              </w:rPr>
              <w:t>місяця</w:t>
            </w:r>
            <w:r w:rsidRPr="00B913CF">
              <w:rPr>
                <w:rFonts w:ascii="Times New Roman" w:eastAsia="Calibri" w:hAnsi="Times New Roman" w:cs="Times New Roman"/>
              </w:rPr>
              <w:t xml:space="preserve"> </w:t>
            </w:r>
            <w:r w:rsidRPr="00B913CF">
              <w:rPr>
                <w:rFonts w:ascii="Times New Roman" w:eastAsia="Calibri" w:hAnsi="Times New Roman" w:cs="Times New Roman"/>
                <w:b/>
              </w:rPr>
              <w:t xml:space="preserve">(30 календарних днів) </w:t>
            </w:r>
            <w:r w:rsidRPr="00B913CF">
              <w:rPr>
                <w:rFonts w:ascii="Times New Roman" w:eastAsia="Calibri" w:hAnsi="Times New Roman" w:cs="Times New Roman"/>
              </w:rPr>
              <w:t xml:space="preserve">з дня одержання письмової заяви потерпілого, </w:t>
            </w:r>
            <w:r w:rsidRPr="00B913CF">
              <w:rPr>
                <w:rFonts w:ascii="Times New Roman" w:eastAsia="Calibri" w:hAnsi="Times New Roman" w:cs="Times New Roman"/>
                <w:b/>
              </w:rPr>
              <w:t xml:space="preserve">його батьків (усиновлювачів, піклувальника) </w:t>
            </w:r>
            <w:r w:rsidRPr="00B913CF">
              <w:rPr>
                <w:rFonts w:ascii="Times New Roman" w:eastAsia="Calibri" w:hAnsi="Times New Roman" w:cs="Times New Roman"/>
              </w:rPr>
              <w:t xml:space="preserve">згідно з цим Положенням (незалежно від строку настання нещасного випадку). У цьому разі питання про складання акта Н-Н вирішується комісією з розслідування, яка утворюється наказом керівника закладу освіти, після всебічної перевірки заяви про нещасний випадок з урахуванням усіх обставин, </w:t>
            </w:r>
            <w:r w:rsidRPr="00B913CF">
              <w:rPr>
                <w:rFonts w:ascii="Times New Roman" w:eastAsia="Calibri" w:hAnsi="Times New Roman" w:cs="Times New Roman"/>
                <w:b/>
              </w:rPr>
              <w:lastRenderedPageBreak/>
              <w:t>довідки лікувально-профілактичного закладу про</w:t>
            </w:r>
            <w:r w:rsidRPr="00B913CF">
              <w:rPr>
                <w:rFonts w:ascii="Times New Roman" w:eastAsia="Calibri" w:hAnsi="Times New Roman" w:cs="Times New Roman"/>
                <w:i/>
              </w:rPr>
              <w:t xml:space="preserve"> </w:t>
            </w:r>
            <w:r w:rsidRPr="00B913CF">
              <w:rPr>
                <w:rFonts w:ascii="Times New Roman" w:eastAsia="Calibri" w:hAnsi="Times New Roman" w:cs="Times New Roman"/>
                <w:b/>
              </w:rPr>
              <w:t>характер i тяжкість ушкодження потерпілого</w:t>
            </w:r>
            <w:r w:rsidRPr="00B913CF">
              <w:rPr>
                <w:rFonts w:ascii="Times New Roman" w:eastAsia="Calibri" w:hAnsi="Times New Roman" w:cs="Times New Roman"/>
              </w:rPr>
              <w:t xml:space="preserve">, можливої причини її походження, свідчень учасників (свідків) та інших доказів. Одержання </w:t>
            </w:r>
            <w:r w:rsidRPr="00B913CF">
              <w:rPr>
                <w:rFonts w:ascii="Times New Roman" w:eastAsia="Calibri" w:hAnsi="Times New Roman" w:cs="Times New Roman"/>
                <w:b/>
              </w:rPr>
              <w:t>довідки лікувально-профілактичного закладу</w:t>
            </w:r>
            <w:r w:rsidRPr="00B913CF">
              <w:rPr>
                <w:rFonts w:ascii="Times New Roman" w:eastAsia="Calibri" w:hAnsi="Times New Roman" w:cs="Times New Roman"/>
              </w:rPr>
              <w:t xml:space="preserve"> покладається на керівника закладу освіти.</w:t>
            </w:r>
          </w:p>
        </w:tc>
        <w:tc>
          <w:tcPr>
            <w:tcW w:w="2445" w:type="dxa"/>
          </w:tcPr>
          <w:p w14:paraId="72E6266B" w14:textId="77777777" w:rsidR="00C82AAB" w:rsidRPr="00B913CF" w:rsidRDefault="00C82AAB" w:rsidP="00C82AAB">
            <w:pPr>
              <w:jc w:val="center"/>
              <w:rPr>
                <w:rFonts w:ascii="Times New Roman" w:hAnsi="Times New Roman" w:cs="Times New Roman"/>
                <w:color w:val="000000"/>
              </w:rPr>
            </w:pPr>
            <w:r w:rsidRPr="00B913CF">
              <w:rPr>
                <w:rFonts w:ascii="Times New Roman" w:eastAsia="Calibri" w:hAnsi="Times New Roman" w:cs="Times New Roman"/>
              </w:rPr>
              <w:lastRenderedPageBreak/>
              <w:t>Сектор мобілізаційної роботи, цивільного захисту та безпеки життєдіяльності</w:t>
            </w:r>
          </w:p>
        </w:tc>
        <w:tc>
          <w:tcPr>
            <w:tcW w:w="4218" w:type="dxa"/>
          </w:tcPr>
          <w:p w14:paraId="025CD282" w14:textId="543AF81D"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754D4DD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13</w:t>
            </w:r>
          </w:p>
          <w:p w14:paraId="3E046D9D" w14:textId="19C5C89E"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 xml:space="preserve">13. Нещасний випадок, про який потерпілий не повідомив керівника закладу освіти протягом робочого (навчального) дня, коли трапився нещасний випадок, або наслідки якого проявилися не відразу і засвідчені лікувально-профілактичним закладом, розслідується протягом місяця з дня одержання письмової заяви потерпілого, його батьків (усиновлювачів, піклувальника) згідно з цим Положенням (незалежно від строку настання нещасного випадку). У цьому разі питання про складання акта Н-Н вирішується комісією з розслідування, яка утворюється наказом керівника закладу освіти, після всебічної </w:t>
            </w:r>
            <w:r w:rsidRPr="00B913CF">
              <w:rPr>
                <w:rFonts w:ascii="Times New Roman" w:eastAsia="Calibri" w:hAnsi="Times New Roman" w:cs="Times New Roman"/>
              </w:rPr>
              <w:lastRenderedPageBreak/>
              <w:t>перевірки заяви про нещасний випадок з урахуванням усіх обставин, довідки лікувально-профілактичного закладу про</w:t>
            </w:r>
            <w:r w:rsidRPr="00B913CF">
              <w:rPr>
                <w:rFonts w:ascii="Times New Roman" w:eastAsia="Calibri" w:hAnsi="Times New Roman" w:cs="Times New Roman"/>
                <w:i/>
              </w:rPr>
              <w:t xml:space="preserve"> </w:t>
            </w:r>
            <w:r w:rsidRPr="00B913CF">
              <w:rPr>
                <w:rFonts w:ascii="Times New Roman" w:eastAsia="Calibri" w:hAnsi="Times New Roman" w:cs="Times New Roman"/>
              </w:rPr>
              <w:t>характер i тяжкість ушкодження потерпілого, можливої причини її походження, свідчень учасників (свідків) та інших доказів. Одержання довідки лікувально-профілактичного закладу покладається на керівника закладу освіти.</w:t>
            </w:r>
          </w:p>
        </w:tc>
      </w:tr>
      <w:tr w:rsidR="00C82AAB" w:rsidRPr="00B913CF" w14:paraId="55C04803" w14:textId="77777777" w:rsidTr="00EC3EFE">
        <w:tc>
          <w:tcPr>
            <w:tcW w:w="562" w:type="dxa"/>
          </w:tcPr>
          <w:p w14:paraId="260B1564"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1240516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пункт 14</w:t>
            </w:r>
          </w:p>
          <w:p w14:paraId="487FBF7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14. Якщо погіршення стану здоров’я потерпілого від нещасного випадку  сталося внаслідок загального захворювання, хвороби, що підтверджено </w:t>
            </w:r>
            <w:r w:rsidRPr="00B913CF">
              <w:rPr>
                <w:rFonts w:ascii="Times New Roman" w:eastAsia="Calibri" w:hAnsi="Times New Roman" w:cs="Times New Roman"/>
                <w:i/>
              </w:rPr>
              <w:t>відповідним медичним висновком лікувально-профілактичного закладу</w:t>
            </w:r>
            <w:r w:rsidRPr="00B913CF">
              <w:rPr>
                <w:rFonts w:ascii="Times New Roman" w:eastAsia="Calibri" w:hAnsi="Times New Roman" w:cs="Times New Roman"/>
              </w:rPr>
              <w:t xml:space="preserve"> за місцем проживання потерпілого, нещасний випадок розслідується за первинним діагнозом, при цьому наслідок погіршення стану здоров’я не враховується.</w:t>
            </w:r>
          </w:p>
        </w:tc>
        <w:tc>
          <w:tcPr>
            <w:tcW w:w="4536" w:type="dxa"/>
          </w:tcPr>
          <w:p w14:paraId="67E163BD" w14:textId="753359A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 xml:space="preserve">пункт </w:t>
            </w:r>
            <w:r w:rsidRPr="00B913CF">
              <w:rPr>
                <w:rFonts w:ascii="Times New Roman" w:eastAsia="Calibri" w:hAnsi="Times New Roman" w:cs="Times New Roman"/>
              </w:rPr>
              <w:t>14</w:t>
            </w:r>
          </w:p>
          <w:p w14:paraId="4CBC413F" w14:textId="269961C0"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14</w:t>
            </w:r>
            <w:r w:rsidRPr="00B913CF">
              <w:rPr>
                <w:rFonts w:ascii="Times New Roman" w:hAnsi="Times New Roman"/>
              </w:rPr>
              <w:t>.</w:t>
            </w:r>
            <w:r w:rsidRPr="00B913CF">
              <w:rPr>
                <w:rFonts w:ascii="Times New Roman" w:eastAsia="Calibri" w:hAnsi="Times New Roman" w:cs="Times New Roman"/>
              </w:rPr>
              <w:t xml:space="preserve"> Якщо погіршення стану здоров’я потерпілого від нещасного випадку сталося внаслідок загального захворювання, хвороби, що підтверджено </w:t>
            </w:r>
            <w:r w:rsidRPr="00B913CF">
              <w:rPr>
                <w:rFonts w:ascii="Times New Roman" w:eastAsia="Calibri" w:hAnsi="Times New Roman" w:cs="Times New Roman"/>
                <w:b/>
              </w:rPr>
              <w:t>відповідною довідкою лікувально-профілактичного закладу</w:t>
            </w:r>
            <w:r w:rsidRPr="00B913CF">
              <w:rPr>
                <w:rFonts w:ascii="Times New Roman" w:eastAsia="Calibri" w:hAnsi="Times New Roman" w:cs="Times New Roman"/>
              </w:rPr>
              <w:t xml:space="preserve"> за місцем проживання потерпілого, нещасний випадок розслідується за первинним діагнозом, при цьому наслідок погіршення стану здоров’я не враховується</w:t>
            </w:r>
            <w:r w:rsidRPr="00B913CF">
              <w:rPr>
                <w:rFonts w:ascii="Times New Roman" w:eastAsia="Calibri" w:hAnsi="Times New Roman" w:cs="Times New Roman"/>
                <w:b/>
              </w:rPr>
              <w:t>, акт Н-Н не складається</w:t>
            </w:r>
            <w:r w:rsidRPr="00B913CF">
              <w:rPr>
                <w:rFonts w:ascii="Times New Roman" w:eastAsia="Calibri" w:hAnsi="Times New Roman" w:cs="Times New Roman"/>
              </w:rPr>
              <w:t>.</w:t>
            </w:r>
          </w:p>
        </w:tc>
        <w:tc>
          <w:tcPr>
            <w:tcW w:w="2445" w:type="dxa"/>
          </w:tcPr>
          <w:p w14:paraId="6D1FE3D4"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виконавчого органу Київської міської ради (Київської міської державної адміністрації)</w:t>
            </w:r>
          </w:p>
        </w:tc>
        <w:tc>
          <w:tcPr>
            <w:tcW w:w="4218" w:type="dxa"/>
          </w:tcPr>
          <w:p w14:paraId="7B7422F7" w14:textId="600BF9BE"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316E4DC0" w14:textId="791A295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14</w:t>
            </w:r>
          </w:p>
          <w:p w14:paraId="6FA98781" w14:textId="06F9287B"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14. Якщо погіршення стану здоров’я потерпілого від нещасного випадку сталося внаслідок загального захворювання, хвороби, що підтверджено відповідною довідкою лікувально-профілактичного закладу за місцем проживання потерпілого, нещасний випадок розслідується за первинним діагнозом, при цьому наслідок погіршення стану здоров’я не враховується, акт Н-Н не складається.</w:t>
            </w:r>
          </w:p>
        </w:tc>
      </w:tr>
      <w:tr w:rsidR="00C82AAB" w:rsidRPr="00B913CF" w14:paraId="5165431D" w14:textId="77777777" w:rsidTr="00EC3EFE">
        <w:tc>
          <w:tcPr>
            <w:tcW w:w="562" w:type="dxa"/>
          </w:tcPr>
          <w:p w14:paraId="4C978783"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6C36800F"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пункт 15</w:t>
            </w:r>
          </w:p>
          <w:p w14:paraId="01DBA6A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Нещасні випадки, що сталися із здобувачами освіти під час проходження ними виробничого навчання, практики або виконання робіт на підприємстві, в установі, організації (далі – підприємство) під керівництвом їх посадових осіб, якщо здобувачі освіти зараховані до підприємства, розслідуються комісією підприємства і беруться на облік </w:t>
            </w:r>
            <w:r w:rsidRPr="00B913CF">
              <w:rPr>
                <w:rFonts w:ascii="Times New Roman" w:eastAsia="Calibri" w:hAnsi="Times New Roman" w:cs="Times New Roman"/>
              </w:rPr>
              <w:lastRenderedPageBreak/>
              <w:t xml:space="preserve">підприємством </w:t>
            </w:r>
            <w:r w:rsidRPr="00B913CF">
              <w:rPr>
                <w:rFonts w:ascii="Times New Roman" w:eastAsia="Calibri" w:hAnsi="Times New Roman" w:cs="Times New Roman"/>
                <w:i/>
              </w:rPr>
              <w:t>і закладом освіти, які проводили таке навчання,</w:t>
            </w:r>
            <w:r w:rsidRPr="00B913CF">
              <w:rPr>
                <w:rFonts w:ascii="Times New Roman" w:eastAsia="Calibri" w:hAnsi="Times New Roman" w:cs="Times New Roman"/>
              </w:rPr>
              <w:t xml:space="preserve"> згідно з Порядком розслідування нещасних випадків на виробництві. У розслідуванні таких нещасних випадків бере участь представник закладу освіти як член комісії з розслідування.</w:t>
            </w:r>
          </w:p>
        </w:tc>
        <w:tc>
          <w:tcPr>
            <w:tcW w:w="4536" w:type="dxa"/>
          </w:tcPr>
          <w:p w14:paraId="6294269C" w14:textId="513702B6"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Розділ ІІ </w:t>
            </w:r>
            <w:r w:rsidRPr="00B913CF">
              <w:rPr>
                <w:rFonts w:ascii="Times New Roman" w:hAnsi="Times New Roman"/>
              </w:rPr>
              <w:t xml:space="preserve">пункт </w:t>
            </w:r>
            <w:r w:rsidRPr="00B913CF">
              <w:rPr>
                <w:rFonts w:ascii="Times New Roman" w:eastAsia="Calibri" w:hAnsi="Times New Roman" w:cs="Times New Roman"/>
              </w:rPr>
              <w:t>15</w:t>
            </w:r>
          </w:p>
          <w:p w14:paraId="689A0A62" w14:textId="0B78327C"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15. Нещасні випадки, що сталися із здобувачами освіти під час проходження ними виробничого навчання, практики або виконання робіт на підприємстві, в установі, організації (далі – підприємство) під керівництвом їх посадових осіб, якщо здобувачі освіти зараховані до підприємства, розслідуються комісією підприємства і беруться на облік підприємством згідно з Порядком розслідування нещасних випадків </w:t>
            </w:r>
            <w:r w:rsidRPr="00B913CF">
              <w:rPr>
                <w:rFonts w:ascii="Times New Roman" w:eastAsia="Calibri" w:hAnsi="Times New Roman" w:cs="Times New Roman"/>
              </w:rPr>
              <w:lastRenderedPageBreak/>
              <w:t>на виробництві. У розслідуванні таких нещасних випадків бере участь представник закладу освіти як член комісії з розслідування.</w:t>
            </w:r>
          </w:p>
        </w:tc>
        <w:tc>
          <w:tcPr>
            <w:tcW w:w="2445" w:type="dxa"/>
          </w:tcPr>
          <w:p w14:paraId="788D4F07"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Сектор мобілізаційної роботи, цивільного захисту та безпеки життєдіяльності</w:t>
            </w:r>
          </w:p>
        </w:tc>
        <w:tc>
          <w:tcPr>
            <w:tcW w:w="4218" w:type="dxa"/>
          </w:tcPr>
          <w:p w14:paraId="601DC24B" w14:textId="19D28249"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70B38FBC" w14:textId="3AE89FB4"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15</w:t>
            </w:r>
          </w:p>
          <w:p w14:paraId="339E0CFE" w14:textId="67BF63EF"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 xml:space="preserve">15. Нещасні випадки, що сталися із здобувачами освіти під час проходження ними виробничого навчання, практики або виконання робіт на підприємстві, в установі, організації (далі – підприємство) під керівництвом їх посадових осіб, якщо здобувачі освіти зараховані до підприємства, розслідуються комісією підприємства і беруться на облік </w:t>
            </w:r>
            <w:r w:rsidRPr="00B913CF">
              <w:rPr>
                <w:rFonts w:ascii="Times New Roman" w:eastAsia="Calibri" w:hAnsi="Times New Roman" w:cs="Times New Roman"/>
              </w:rPr>
              <w:lastRenderedPageBreak/>
              <w:t>підприємством згідно з Порядком розслідування нещасних випадків на виробництві. У розслідуванні таких нещасних випадків бере участь представник закладу освіти як член комісії з розслідування.</w:t>
            </w:r>
          </w:p>
        </w:tc>
      </w:tr>
      <w:tr w:rsidR="00C82AAB" w:rsidRPr="00B913CF" w14:paraId="1CECAB7D" w14:textId="77777777" w:rsidTr="00EC3EFE">
        <w:tc>
          <w:tcPr>
            <w:tcW w:w="562" w:type="dxa"/>
          </w:tcPr>
          <w:p w14:paraId="34CC9D62"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28BE770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пункт 16</w:t>
            </w:r>
          </w:p>
          <w:p w14:paraId="2DE8BA0F" w14:textId="50E235E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16. Нещасні випадки, що сталися на підприємстві зі здобувачами освіти закладів освіти, які проходять виробниче навчання, практику або виконують роботу під керівництвом учителя, викладача, майстра виробничого навчання закладу освіти на дільниці, виділеній підприємством для цієї мети, розслідуються комісією закладу освіти спільно з представником підприємства, оформляються актом про нещасний випадок за формою Н-Н, беруться на облік органом управління освітою, закладом освіти </w:t>
            </w:r>
            <w:r w:rsidRPr="00B913CF">
              <w:rPr>
                <w:rFonts w:ascii="Times New Roman" w:eastAsia="Calibri" w:hAnsi="Times New Roman" w:cs="Times New Roman"/>
                <w:i/>
              </w:rPr>
              <w:t>та підприємством</w:t>
            </w:r>
            <w:r w:rsidRPr="00B913CF">
              <w:rPr>
                <w:rFonts w:ascii="Times New Roman" w:eastAsia="Calibri" w:hAnsi="Times New Roman" w:cs="Times New Roman"/>
              </w:rPr>
              <w:t>.</w:t>
            </w:r>
          </w:p>
        </w:tc>
        <w:tc>
          <w:tcPr>
            <w:tcW w:w="4536" w:type="dxa"/>
          </w:tcPr>
          <w:p w14:paraId="5436909D" w14:textId="0F8644F4"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 xml:space="preserve">пункт </w:t>
            </w:r>
            <w:r w:rsidRPr="00B913CF">
              <w:rPr>
                <w:rFonts w:ascii="Times New Roman" w:eastAsia="Calibri" w:hAnsi="Times New Roman" w:cs="Times New Roman"/>
              </w:rPr>
              <w:t>16</w:t>
            </w:r>
          </w:p>
          <w:p w14:paraId="4C56B598" w14:textId="0D4AD5E5"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16. Нещасні випадки, що сталися на підприємстві зі здобувачами освіти закладів освіти, які проходять виробниче навчання, практику або виконують роботу під керівництвом учителя, викладача, майстра виробничого навчання закладу освіти на дільниці, виділеній підприємством для цієї мети, розслідуються комісією закладу освіти спільно з представником підприємства, оформляються актом про нещасний випадок за формою Н-Н, беруться на облік органом управління освітою, закладом освіти</w:t>
            </w:r>
            <w:r w:rsidRPr="00B913CF">
              <w:rPr>
                <w:rFonts w:ascii="Times New Roman" w:eastAsia="Calibri" w:hAnsi="Times New Roman" w:cs="Times New Roman"/>
                <w:i/>
              </w:rPr>
              <w:t>.</w:t>
            </w:r>
          </w:p>
        </w:tc>
        <w:tc>
          <w:tcPr>
            <w:tcW w:w="2445" w:type="dxa"/>
          </w:tcPr>
          <w:p w14:paraId="35816AE6"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40EEDBDC" w14:textId="71C9B05B"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26756CC0" w14:textId="55FD2A85"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16</w:t>
            </w:r>
          </w:p>
          <w:p w14:paraId="01D9D5D3" w14:textId="2AFBE46C"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16. Нещасні випадки, що сталися на підприємстві зі здобувачами освіти закладів освіти, які проходять виробниче навчання, практику або виконують роботу під керівництвом учителя, викладача, майстра виробничого навчання закладу освіти на дільниці, виділеній підприємством для цієї мети, розслідуються комісією закладу освіти спільно з представником підприємства, оформляються актом про нещасний випадок за формою Н-Н, беруться на облік органом управління освітою, закладом освіти</w:t>
            </w:r>
            <w:r w:rsidRPr="00B913CF">
              <w:rPr>
                <w:rFonts w:ascii="Times New Roman" w:eastAsia="Calibri" w:hAnsi="Times New Roman" w:cs="Times New Roman"/>
                <w:i/>
              </w:rPr>
              <w:t>.</w:t>
            </w:r>
          </w:p>
        </w:tc>
      </w:tr>
      <w:tr w:rsidR="00C82AAB" w:rsidRPr="00B913CF" w14:paraId="734B33AD" w14:textId="77777777" w:rsidTr="00EC3EFE">
        <w:tc>
          <w:tcPr>
            <w:tcW w:w="562" w:type="dxa"/>
          </w:tcPr>
          <w:p w14:paraId="3E7B97DB"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267D74F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пункт 17</w:t>
            </w:r>
          </w:p>
          <w:p w14:paraId="35FC06DC" w14:textId="77777777" w:rsidR="00C82AAB" w:rsidRPr="00B913CF" w:rsidRDefault="00C82AAB" w:rsidP="00C82AAB">
            <w:pPr>
              <w:ind w:firstLine="319"/>
              <w:jc w:val="both"/>
              <w:rPr>
                <w:rFonts w:ascii="Times New Roman" w:eastAsia="Calibri" w:hAnsi="Times New Roman" w:cs="Times New Roman"/>
                <w:i/>
              </w:rPr>
            </w:pPr>
            <w:r w:rsidRPr="00B913CF">
              <w:rPr>
                <w:rFonts w:ascii="Times New Roman" w:eastAsia="Calibri" w:hAnsi="Times New Roman" w:cs="Times New Roman"/>
              </w:rPr>
              <w:t xml:space="preserve">17. Нещасний випадок, що стався під час проведення походів, екскурсій, експедицій з навчальною метою поза територією </w:t>
            </w:r>
            <w:r w:rsidRPr="00B913CF">
              <w:rPr>
                <w:rFonts w:ascii="Times New Roman" w:eastAsia="Calibri" w:hAnsi="Times New Roman" w:cs="Times New Roman"/>
                <w:i/>
              </w:rPr>
              <w:t>району (міста)</w:t>
            </w:r>
            <w:r w:rsidRPr="00B913CF">
              <w:rPr>
                <w:rFonts w:ascii="Times New Roman" w:eastAsia="Calibri" w:hAnsi="Times New Roman" w:cs="Times New Roman"/>
              </w:rPr>
              <w:t>, де розташовано заклад освіти, розслідується комісією</w:t>
            </w:r>
            <w:r w:rsidRPr="00B913CF">
              <w:rPr>
                <w:rFonts w:ascii="Times New Roman" w:hAnsi="Times New Roman"/>
                <w:i/>
              </w:rPr>
              <w:t xml:space="preserve"> </w:t>
            </w:r>
            <w:r w:rsidRPr="00B913CF">
              <w:rPr>
                <w:rFonts w:ascii="Times New Roman" w:eastAsia="Calibri" w:hAnsi="Times New Roman" w:cs="Times New Roman"/>
              </w:rPr>
              <w:t xml:space="preserve">органу управління освітою, на території якого стався нещасний випадок. У разі неможливості прибути для участі у </w:t>
            </w:r>
            <w:r w:rsidRPr="00B913CF">
              <w:rPr>
                <w:rFonts w:ascii="Times New Roman" w:eastAsia="Calibri" w:hAnsi="Times New Roman" w:cs="Times New Roman"/>
              </w:rPr>
              <w:lastRenderedPageBreak/>
              <w:t>розслідуванні представника закладу освіти, зі здобувачем освіти якого стався нещасний випадок, до складу комісії включається представник такого самого за типом закладу освіти. Матеріали розслідування</w:t>
            </w:r>
            <w:r w:rsidRPr="00B913CF">
              <w:rPr>
                <w:rFonts w:ascii="Times New Roman" w:eastAsia="Calibri" w:hAnsi="Times New Roman" w:cs="Times New Roman"/>
                <w:i/>
              </w:rPr>
              <w:t>, у тому числі примірник акта Н-Н,</w:t>
            </w:r>
            <w:r w:rsidRPr="00B913CF">
              <w:rPr>
                <w:rFonts w:ascii="Times New Roman" w:eastAsia="Calibri" w:hAnsi="Times New Roman" w:cs="Times New Roman"/>
              </w:rPr>
              <w:t xml:space="preserve"> надсилаються до органу управління освітою за місцезнаходженням закладу освіти та керівникові закладу освіти, зі здобувачем освіти якого стався нещасний випадок.</w:t>
            </w:r>
          </w:p>
        </w:tc>
        <w:tc>
          <w:tcPr>
            <w:tcW w:w="4536" w:type="dxa"/>
          </w:tcPr>
          <w:p w14:paraId="20A00070" w14:textId="3565A8C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Розділ ІІ </w:t>
            </w:r>
            <w:r w:rsidRPr="00B913CF">
              <w:rPr>
                <w:rFonts w:ascii="Times New Roman" w:hAnsi="Times New Roman"/>
              </w:rPr>
              <w:t xml:space="preserve">пункт </w:t>
            </w:r>
            <w:r w:rsidRPr="00B913CF">
              <w:rPr>
                <w:rFonts w:ascii="Times New Roman" w:eastAsia="Calibri" w:hAnsi="Times New Roman" w:cs="Times New Roman"/>
              </w:rPr>
              <w:t>17</w:t>
            </w:r>
          </w:p>
          <w:p w14:paraId="353D8C59" w14:textId="5A026F94"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17</w:t>
            </w:r>
            <w:r w:rsidRPr="00B913CF">
              <w:rPr>
                <w:rFonts w:ascii="Times New Roman" w:hAnsi="Times New Roman"/>
              </w:rPr>
              <w:t>.</w:t>
            </w:r>
            <w:r w:rsidRPr="00B913CF">
              <w:rPr>
                <w:rFonts w:ascii="Times New Roman" w:eastAsia="Calibri" w:hAnsi="Times New Roman" w:cs="Times New Roman"/>
              </w:rPr>
              <w:t xml:space="preserve"> Нещасний випадок, що стався під час проведення походів, екскурсій, експедицій з навчальною метою поза територією </w:t>
            </w:r>
            <w:r w:rsidRPr="00B913CF">
              <w:rPr>
                <w:rFonts w:ascii="Times New Roman" w:eastAsia="Calibri" w:hAnsi="Times New Roman" w:cs="Times New Roman"/>
                <w:b/>
              </w:rPr>
              <w:t>району або міста</w:t>
            </w:r>
            <w:r w:rsidRPr="00B913CF">
              <w:rPr>
                <w:rFonts w:ascii="Times New Roman" w:eastAsia="Calibri" w:hAnsi="Times New Roman" w:cs="Times New Roman"/>
              </w:rPr>
              <w:t>, де розташовано заклад освіти, розслідується комісією</w:t>
            </w:r>
            <w:r w:rsidRPr="00B913CF">
              <w:rPr>
                <w:rFonts w:ascii="Times New Roman" w:hAnsi="Times New Roman"/>
                <w:i/>
              </w:rPr>
              <w:t xml:space="preserve"> </w:t>
            </w:r>
            <w:r w:rsidRPr="00B913CF">
              <w:rPr>
                <w:rFonts w:ascii="Times New Roman" w:eastAsia="Calibri" w:hAnsi="Times New Roman" w:cs="Times New Roman"/>
              </w:rPr>
              <w:t xml:space="preserve">органу управління освітою, на території якого стався нещасний випадок. У разі неможливості прибути для участі у розслідуванні представника закладу освіти, зі здобувачем освіти  якого стався </w:t>
            </w:r>
            <w:r w:rsidRPr="00B913CF">
              <w:rPr>
                <w:rFonts w:ascii="Times New Roman" w:eastAsia="Calibri" w:hAnsi="Times New Roman" w:cs="Times New Roman"/>
              </w:rPr>
              <w:lastRenderedPageBreak/>
              <w:t xml:space="preserve">нещасний випадок, до складу комісії включається представник такого самого за типом закладу освіти. Матеріали розслідування </w:t>
            </w:r>
            <w:r w:rsidRPr="00B913CF">
              <w:rPr>
                <w:rFonts w:ascii="Times New Roman" w:eastAsia="Calibri" w:hAnsi="Times New Roman" w:cs="Times New Roman"/>
                <w:b/>
              </w:rPr>
              <w:t>нещасного випадку</w:t>
            </w:r>
            <w:r w:rsidRPr="00B913CF">
              <w:rPr>
                <w:rFonts w:ascii="Times New Roman" w:eastAsia="Calibri" w:hAnsi="Times New Roman" w:cs="Times New Roman"/>
              </w:rPr>
              <w:t xml:space="preserve"> надсилаються до органу управління освітою за місцезнаходженням закладу освіти та керівникові закладу освіти, зі здобувачем освіти якого стався нещасний випадок.</w:t>
            </w:r>
          </w:p>
        </w:tc>
        <w:tc>
          <w:tcPr>
            <w:tcW w:w="2445" w:type="dxa"/>
          </w:tcPr>
          <w:p w14:paraId="153E0D00"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Департамент освіти і науки виконавчого органу Київської міської ради (Київської міської державної адміністрації)</w:t>
            </w:r>
          </w:p>
        </w:tc>
        <w:tc>
          <w:tcPr>
            <w:tcW w:w="4218" w:type="dxa"/>
          </w:tcPr>
          <w:p w14:paraId="0885643D" w14:textId="5AAD7D75"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00632439" w14:textId="2A4AF4A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17</w:t>
            </w:r>
          </w:p>
          <w:p w14:paraId="76714AB0" w14:textId="14C11B72"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17. Нещасний випадок, що стався під час проведення походів, екскурсій, експедицій з навчальною метою поза територією району або міста, де розташовано заклад освіти, розслідується комісією</w:t>
            </w:r>
            <w:r w:rsidRPr="00B913CF">
              <w:rPr>
                <w:rFonts w:ascii="Times New Roman" w:hAnsi="Times New Roman"/>
                <w:i/>
              </w:rPr>
              <w:t xml:space="preserve"> </w:t>
            </w:r>
            <w:r w:rsidRPr="00B913CF">
              <w:rPr>
                <w:rFonts w:ascii="Times New Roman" w:eastAsia="Calibri" w:hAnsi="Times New Roman" w:cs="Times New Roman"/>
              </w:rPr>
              <w:t xml:space="preserve">органу управління освітою, на території якого стався нещасний випадок. У разі неможливості прибути для участі у </w:t>
            </w:r>
            <w:r w:rsidRPr="00B913CF">
              <w:rPr>
                <w:rFonts w:ascii="Times New Roman" w:eastAsia="Calibri" w:hAnsi="Times New Roman" w:cs="Times New Roman"/>
              </w:rPr>
              <w:lastRenderedPageBreak/>
              <w:t>розслідуванні представника закладу освіти, зі здобувачем освіти  якого стався нещасний випадок, до складу комісії включається представник такого самого за типом закладу освіти. Матеріали розслідування нещасного випадку надсилаються до органу управління освітою за місцезнаходженням закладу освіти та керівникові закладу освіти, зі здобувачем освіти якого стався нещасний випадок.</w:t>
            </w:r>
          </w:p>
        </w:tc>
      </w:tr>
      <w:tr w:rsidR="00C82AAB" w:rsidRPr="00B913CF" w14:paraId="6824C2B3" w14:textId="77777777" w:rsidTr="008128C1">
        <w:tc>
          <w:tcPr>
            <w:tcW w:w="562" w:type="dxa"/>
          </w:tcPr>
          <w:p w14:paraId="68A30427"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50E32C4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 пункт 19</w:t>
            </w:r>
          </w:p>
          <w:p w14:paraId="3627618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19. Усі нещасні випадки, оформлені актами Н-Н, беруться на облік і реєструються </w:t>
            </w:r>
            <w:r w:rsidRPr="00B913CF">
              <w:rPr>
                <w:rFonts w:ascii="Times New Roman" w:eastAsia="Calibri" w:hAnsi="Times New Roman" w:cs="Times New Roman"/>
                <w:i/>
              </w:rPr>
              <w:t>закладом освіти, органом управління освітою у журналі реєстрації нещасних випадків, що сталися зі здобувачами освіти, згідно з додатком 3 до цього Положення</w:t>
            </w:r>
            <w:r w:rsidRPr="00B913CF">
              <w:rPr>
                <w:rFonts w:ascii="Times New Roman" w:eastAsia="Calibri" w:hAnsi="Times New Roman" w:cs="Times New Roman"/>
              </w:rPr>
              <w:t>.</w:t>
            </w:r>
          </w:p>
        </w:tc>
        <w:tc>
          <w:tcPr>
            <w:tcW w:w="4536" w:type="dxa"/>
          </w:tcPr>
          <w:p w14:paraId="1FD59D43" w14:textId="7438337F"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Розділ ІІ пункт 19 </w:t>
            </w:r>
            <w:r w:rsidRPr="00B913CF">
              <w:rPr>
                <w:rFonts w:ascii="Times New Roman" w:eastAsia="Calibri" w:hAnsi="Times New Roman" w:cs="Times New Roman"/>
                <w:b/>
              </w:rPr>
              <w:t xml:space="preserve">доповнити </w:t>
            </w:r>
            <w:proofErr w:type="spellStart"/>
            <w:r w:rsidR="00650501" w:rsidRPr="00B913CF">
              <w:rPr>
                <w:rFonts w:ascii="Times New Roman" w:eastAsia="Calibri" w:hAnsi="Times New Roman" w:cs="Times New Roman"/>
                <w:b/>
              </w:rPr>
              <w:t>абзацем</w:t>
            </w:r>
            <w:proofErr w:type="spellEnd"/>
          </w:p>
          <w:p w14:paraId="5EC6A1DD" w14:textId="77777777" w:rsidR="00650501" w:rsidRPr="00B913CF" w:rsidRDefault="00C82AAB" w:rsidP="00650501">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19. </w:t>
            </w:r>
            <w:r w:rsidR="00650501" w:rsidRPr="00B913CF">
              <w:rPr>
                <w:rFonts w:ascii="Times New Roman" w:eastAsia="Calibri" w:hAnsi="Times New Roman" w:cs="Times New Roman"/>
              </w:rPr>
              <w:t xml:space="preserve">Усі нещасні випадки, оформлені актами Н-Н, беруться на облік і реєструються </w:t>
            </w:r>
            <w:r w:rsidR="00650501" w:rsidRPr="00B913CF">
              <w:rPr>
                <w:rFonts w:ascii="Times New Roman" w:eastAsia="Calibri" w:hAnsi="Times New Roman" w:cs="Times New Roman"/>
                <w:b/>
              </w:rPr>
              <w:t xml:space="preserve">закладом освіти у журналі реєстрації нещасних випадків, що сталися зі здобувачами освіти, згідно з додатком 3 до цього Положення та органом управління освітою у журналі реєстрації нещасних випадків, що сталися зі здобувачами освіти у закладах освіти, що належать сфери управління, згідно з додатком 4 до цього Положення. </w:t>
            </w:r>
          </w:p>
          <w:p w14:paraId="60FEDAAB" w14:textId="053C7AAC" w:rsidR="00C82AAB" w:rsidRPr="00B913CF" w:rsidRDefault="00650501" w:rsidP="00650501">
            <w:pPr>
              <w:ind w:firstLine="319"/>
              <w:jc w:val="both"/>
              <w:rPr>
                <w:rFonts w:ascii="Times New Roman" w:eastAsia="Calibri" w:hAnsi="Times New Roman" w:cs="Times New Roman"/>
              </w:rPr>
            </w:pPr>
            <w:r w:rsidRPr="00B913CF">
              <w:rPr>
                <w:rFonts w:ascii="Times New Roman" w:eastAsia="Calibri" w:hAnsi="Times New Roman" w:cs="Times New Roman"/>
                <w:b/>
              </w:rPr>
              <w:t>Один примірник матеріалів розслідування таких нещасних випадків зберігається в архіві закладу освіти протягом 60 років.</w:t>
            </w:r>
          </w:p>
        </w:tc>
        <w:tc>
          <w:tcPr>
            <w:tcW w:w="2445" w:type="dxa"/>
          </w:tcPr>
          <w:p w14:paraId="2C17CF54"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28799100" w14:textId="77777777"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5ABC6B6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пункт 19 </w:t>
            </w:r>
          </w:p>
          <w:p w14:paraId="1D703A07" w14:textId="77777777" w:rsidR="00650501" w:rsidRPr="00B913CF" w:rsidRDefault="00650501" w:rsidP="00650501">
            <w:pPr>
              <w:ind w:firstLine="319"/>
              <w:jc w:val="both"/>
              <w:rPr>
                <w:rFonts w:ascii="Times New Roman" w:eastAsia="Calibri" w:hAnsi="Times New Roman" w:cs="Times New Roman"/>
              </w:rPr>
            </w:pPr>
            <w:r w:rsidRPr="00B913CF">
              <w:rPr>
                <w:rFonts w:ascii="Times New Roman" w:eastAsia="Calibri" w:hAnsi="Times New Roman" w:cs="Times New Roman"/>
              </w:rPr>
              <w:t xml:space="preserve">19. Усі нещасні випадки, оформлені актами Н-Н, беруться на облік і реєструються закладом освіти у журналі реєстрації нещасних випадків, що сталися зі здобувачами освіти, згідно з додатком 3 до цього Положення та органом управління освітою у журналі реєстрації нещасних випадків, що сталися зі здобувачами освіти у закладах освіти, що належать сфери управління, згідно з додатком 4 до цього Положення. </w:t>
            </w:r>
          </w:p>
          <w:p w14:paraId="0971A71D" w14:textId="756EE067" w:rsidR="00C82AAB" w:rsidRPr="00B913CF" w:rsidRDefault="00650501" w:rsidP="00650501">
            <w:pPr>
              <w:ind w:firstLine="319"/>
              <w:jc w:val="both"/>
              <w:rPr>
                <w:rFonts w:ascii="Times New Roman" w:hAnsi="Times New Roman" w:cs="Times New Roman"/>
                <w:b/>
              </w:rPr>
            </w:pPr>
            <w:r w:rsidRPr="00B913CF">
              <w:rPr>
                <w:rFonts w:ascii="Times New Roman" w:eastAsia="Calibri" w:hAnsi="Times New Roman" w:cs="Times New Roman"/>
              </w:rPr>
              <w:t>Один примірник матеріалів розслідування таких нещасних випадків зберігається в архіві закладу освіти протягом 60 років.</w:t>
            </w:r>
          </w:p>
        </w:tc>
      </w:tr>
      <w:tr w:rsidR="00C82AAB" w:rsidRPr="00B913CF" w14:paraId="0729BE7F" w14:textId="77777777" w:rsidTr="00EC3EFE">
        <w:tc>
          <w:tcPr>
            <w:tcW w:w="562" w:type="dxa"/>
          </w:tcPr>
          <w:p w14:paraId="270A7819"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57AE217C" w14:textId="654E2B96"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пункт 23</w:t>
            </w:r>
            <w:r w:rsidRPr="00B913CF">
              <w:rPr>
                <w:rFonts w:ascii="Times New Roman" w:eastAsia="Calibri" w:hAnsi="Times New Roman" w:cs="Times New Roman"/>
              </w:rPr>
              <w:t xml:space="preserve"> </w:t>
            </w:r>
          </w:p>
          <w:p w14:paraId="4E477A0C"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rPr>
              <w:t>23.</w:t>
            </w:r>
            <w:r w:rsidRPr="00B913CF">
              <w:rPr>
                <w:rFonts w:ascii="Times New Roman" w:eastAsia="Calibri" w:hAnsi="Times New Roman" w:cs="Times New Roman"/>
              </w:rPr>
              <w:t xml:space="preserve"> Нещасні випадки, що трапились </w:t>
            </w:r>
            <w:r w:rsidRPr="00B913CF">
              <w:rPr>
                <w:rFonts w:ascii="Times New Roman" w:eastAsia="Calibri" w:hAnsi="Times New Roman" w:cs="Times New Roman"/>
                <w:i/>
              </w:rPr>
              <w:t xml:space="preserve">внаслідок </w:t>
            </w:r>
            <w:r w:rsidRPr="00B913CF">
              <w:rPr>
                <w:rFonts w:ascii="Times New Roman" w:eastAsia="Calibri" w:hAnsi="Times New Roman" w:cs="Times New Roman"/>
              </w:rPr>
              <w:t xml:space="preserve">нанесення тілесних ушкоджень, у тому числі іншою </w:t>
            </w:r>
            <w:r w:rsidRPr="00B913CF">
              <w:rPr>
                <w:rFonts w:ascii="Times New Roman" w:eastAsia="Calibri" w:hAnsi="Times New Roman" w:cs="Times New Roman"/>
              </w:rPr>
              <w:lastRenderedPageBreak/>
              <w:t>особою, правопорушень, злочинів тощо із здобувачами освіти під час освітнього процесу, розслідуються уповноваженими на це органами правопорядку.</w:t>
            </w:r>
          </w:p>
        </w:tc>
        <w:tc>
          <w:tcPr>
            <w:tcW w:w="4536" w:type="dxa"/>
          </w:tcPr>
          <w:p w14:paraId="2721FCB2" w14:textId="4C65A09E"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Розділ ІІ </w:t>
            </w:r>
            <w:r w:rsidRPr="00B913CF">
              <w:rPr>
                <w:rFonts w:ascii="Times New Roman" w:hAnsi="Times New Roman"/>
              </w:rPr>
              <w:t xml:space="preserve">пункт </w:t>
            </w:r>
            <w:r w:rsidRPr="00B913CF">
              <w:rPr>
                <w:rFonts w:ascii="Times New Roman" w:eastAsia="Calibri" w:hAnsi="Times New Roman" w:cs="Times New Roman"/>
              </w:rPr>
              <w:t xml:space="preserve">23 </w:t>
            </w:r>
          </w:p>
          <w:p w14:paraId="5DE80670" w14:textId="4D42F33B"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23</w:t>
            </w:r>
            <w:r w:rsidRPr="00B913CF">
              <w:rPr>
                <w:rFonts w:ascii="Times New Roman" w:hAnsi="Times New Roman"/>
              </w:rPr>
              <w:t>.</w:t>
            </w:r>
            <w:r w:rsidRPr="00B913CF">
              <w:rPr>
                <w:rFonts w:ascii="Times New Roman" w:eastAsia="Calibri" w:hAnsi="Times New Roman" w:cs="Times New Roman"/>
              </w:rPr>
              <w:t xml:space="preserve"> Нещасні випадки, що трапились </w:t>
            </w:r>
            <w:r w:rsidRPr="00B913CF">
              <w:rPr>
                <w:rFonts w:ascii="Times New Roman" w:eastAsia="Calibri" w:hAnsi="Times New Roman" w:cs="Times New Roman"/>
                <w:b/>
              </w:rPr>
              <w:t>внаслідок отруєння,</w:t>
            </w:r>
            <w:r w:rsidRPr="00B913CF">
              <w:rPr>
                <w:rFonts w:ascii="Times New Roman" w:eastAsia="Calibri" w:hAnsi="Times New Roman" w:cs="Times New Roman"/>
                <w:i/>
              </w:rPr>
              <w:t xml:space="preserve"> </w:t>
            </w:r>
            <w:r w:rsidRPr="00B913CF">
              <w:rPr>
                <w:rFonts w:ascii="Times New Roman" w:eastAsia="Calibri" w:hAnsi="Times New Roman" w:cs="Times New Roman"/>
              </w:rPr>
              <w:t xml:space="preserve">нанесення тілесних ушкоджень, у тому числі іншою особою, </w:t>
            </w:r>
            <w:r w:rsidRPr="00B913CF">
              <w:rPr>
                <w:rFonts w:ascii="Times New Roman" w:eastAsia="Calibri" w:hAnsi="Times New Roman" w:cs="Times New Roman"/>
              </w:rPr>
              <w:lastRenderedPageBreak/>
              <w:t>правопорушень, злочинів тощо із здобувачами освіти під час освітнього процесу, розслідуються уповноваженими на це органами правопорядку.</w:t>
            </w:r>
          </w:p>
        </w:tc>
        <w:tc>
          <w:tcPr>
            <w:tcW w:w="2445" w:type="dxa"/>
          </w:tcPr>
          <w:p w14:paraId="294BE55C"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lastRenderedPageBreak/>
              <w:t>Інститут модернізації змісту освіти</w:t>
            </w:r>
          </w:p>
        </w:tc>
        <w:tc>
          <w:tcPr>
            <w:tcW w:w="4218" w:type="dxa"/>
          </w:tcPr>
          <w:p w14:paraId="5FAAB8C3" w14:textId="031A732F"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337EEF7A" w14:textId="34E63E7B"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пункт 23 </w:t>
            </w:r>
          </w:p>
          <w:p w14:paraId="27B5DE9C" w14:textId="4B8A5B1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23. Нещасні випадки, що трапились внаслідок отруєння,</w:t>
            </w:r>
            <w:r w:rsidRPr="00B913CF">
              <w:rPr>
                <w:rFonts w:ascii="Times New Roman" w:hAnsi="Times New Roman"/>
                <w:i/>
              </w:rPr>
              <w:t xml:space="preserve"> </w:t>
            </w:r>
            <w:r w:rsidRPr="00B913CF">
              <w:rPr>
                <w:rFonts w:ascii="Times New Roman" w:eastAsia="Calibri" w:hAnsi="Times New Roman" w:cs="Times New Roman"/>
              </w:rPr>
              <w:t xml:space="preserve">нанесення тілесних </w:t>
            </w:r>
            <w:r w:rsidRPr="00B913CF">
              <w:rPr>
                <w:rFonts w:ascii="Times New Roman" w:eastAsia="Calibri" w:hAnsi="Times New Roman" w:cs="Times New Roman"/>
              </w:rPr>
              <w:lastRenderedPageBreak/>
              <w:t>ушкоджень, у тому числі іншою особою, правопорушень, злочинів тощо із здобувачами освіти під час освітнього процесу, розслідуються уповноваженими на це органами правопорядку.</w:t>
            </w:r>
          </w:p>
        </w:tc>
      </w:tr>
      <w:tr w:rsidR="00C82AAB" w:rsidRPr="00B913CF" w14:paraId="6778097C" w14:textId="77777777" w:rsidTr="00EC3EFE">
        <w:tc>
          <w:tcPr>
            <w:tcW w:w="562" w:type="dxa"/>
          </w:tcPr>
          <w:p w14:paraId="677DCDF9"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6053C05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пункт 23 </w:t>
            </w:r>
          </w:p>
          <w:p w14:paraId="0807BA1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23. Нещасні випадки, що трапились внаслідок</w:t>
            </w:r>
            <w:r w:rsidRPr="00B913CF">
              <w:rPr>
                <w:rFonts w:ascii="Times New Roman" w:hAnsi="Times New Roman"/>
                <w:i/>
              </w:rPr>
              <w:t xml:space="preserve"> </w:t>
            </w:r>
            <w:r w:rsidRPr="00B913CF">
              <w:rPr>
                <w:rFonts w:ascii="Times New Roman" w:eastAsia="Calibri" w:hAnsi="Times New Roman" w:cs="Times New Roman"/>
              </w:rPr>
              <w:t>нанесення тілесних ушкоджень, у тому числі іншою особою, правопорушень, злочинів тощо із здобувачами освіти під час освітнього процесу, розслідуються уповноваженими на це органами правопорядку.</w:t>
            </w:r>
          </w:p>
        </w:tc>
        <w:tc>
          <w:tcPr>
            <w:tcW w:w="4536" w:type="dxa"/>
          </w:tcPr>
          <w:p w14:paraId="2B7B5D20" w14:textId="44E988E2"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w:t>
            </w:r>
            <w:r w:rsidRPr="00B913CF">
              <w:rPr>
                <w:rFonts w:ascii="Times New Roman" w:hAnsi="Times New Roman"/>
              </w:rPr>
              <w:t xml:space="preserve">пункт </w:t>
            </w:r>
            <w:r w:rsidRPr="00B913CF">
              <w:rPr>
                <w:rFonts w:ascii="Times New Roman" w:eastAsia="Calibri" w:hAnsi="Times New Roman" w:cs="Times New Roman"/>
              </w:rPr>
              <w:t xml:space="preserve">23 </w:t>
            </w:r>
          </w:p>
          <w:p w14:paraId="36B05AC2" w14:textId="77777777" w:rsidR="00C82AAB" w:rsidRPr="00B913CF" w:rsidRDefault="00C82AAB" w:rsidP="00C82AAB">
            <w:pPr>
              <w:ind w:firstLine="319"/>
              <w:jc w:val="both"/>
              <w:rPr>
                <w:rFonts w:ascii="Times New Roman" w:eastAsia="Calibri" w:hAnsi="Times New Roman" w:cs="Times New Roman"/>
              </w:rPr>
            </w:pPr>
          </w:p>
          <w:p w14:paraId="26969EE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Не зовсім зрозуміло зміст  пункту 23.</w:t>
            </w:r>
          </w:p>
          <w:p w14:paraId="7B5B5A0F" w14:textId="77777777" w:rsidR="00C82AAB" w:rsidRPr="00B913CF" w:rsidRDefault="00C82AAB" w:rsidP="00C82AAB">
            <w:pPr>
              <w:spacing w:line="260" w:lineRule="exact"/>
              <w:ind w:firstLine="313"/>
              <w:jc w:val="both"/>
              <w:rPr>
                <w:rFonts w:ascii="Times New Roman" w:eastAsia="Calibri" w:hAnsi="Times New Roman" w:cs="Times New Roman"/>
              </w:rPr>
            </w:pPr>
            <w:r w:rsidRPr="00B913CF">
              <w:rPr>
                <w:rFonts w:ascii="Times New Roman" w:eastAsia="Calibri" w:hAnsi="Times New Roman" w:cs="Times New Roman"/>
              </w:rPr>
              <w:t>З нього виходить, що всі випадки травматизму, причиною  яких стали бійки між здобувачами освіти у закладі освіти не розслідуються  і значить акти Н-Н за  цими фактами не складаються.   Чи це так?</w:t>
            </w:r>
          </w:p>
        </w:tc>
        <w:tc>
          <w:tcPr>
            <w:tcW w:w="2445" w:type="dxa"/>
          </w:tcPr>
          <w:p w14:paraId="7A9AF698"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25F31CE2" w14:textId="77777777"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Доповнення</w:t>
            </w:r>
          </w:p>
          <w:p w14:paraId="7AA7C0B9" w14:textId="065E1A66"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 пункт 23 абзац другий </w:t>
            </w:r>
          </w:p>
          <w:p w14:paraId="10996302" w14:textId="29251DBB"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 xml:space="preserve">За результатами розслідування нещасного випадку, що проводився </w:t>
            </w:r>
            <w:r w:rsidRPr="00B913CF">
              <w:rPr>
                <w:rFonts w:ascii="Times New Roman" w:eastAsia="Calibri" w:hAnsi="Times New Roman" w:cs="Times New Roman"/>
              </w:rPr>
              <w:t>уповноваженими на це органами правопорядку, керівник закладу освіти видає наказ (розпорядження) щодо організації та проведення превентивних заходів із здобувачами освіти закладу освіти.</w:t>
            </w:r>
          </w:p>
        </w:tc>
      </w:tr>
      <w:tr w:rsidR="00C82AAB" w:rsidRPr="00B913CF" w14:paraId="37E6AC16" w14:textId="77777777" w:rsidTr="00EC3EFE">
        <w:tc>
          <w:tcPr>
            <w:tcW w:w="562" w:type="dxa"/>
          </w:tcPr>
          <w:p w14:paraId="0310B803"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336FF60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w:t>
            </w:r>
          </w:p>
          <w:p w14:paraId="693E211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1. Спеціальному розслідуванню підлягають нещасні випадки, що трапились під час освітнього процесу:</w:t>
            </w:r>
          </w:p>
          <w:p w14:paraId="0F886931"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групові, що трапилися одночасно з двома i більше потерпілими, незалежно від тяжкості тілесних ушкоджень; </w:t>
            </w:r>
          </w:p>
          <w:p w14:paraId="7F383D9C"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що спричинили тяжкі наслідки  (у тому числі інвалідність потерпілого);</w:t>
            </w:r>
          </w:p>
          <w:p w14:paraId="2BA08E72" w14:textId="77777777" w:rsidR="00C82AAB" w:rsidRPr="00B913CF" w:rsidRDefault="00C82AAB" w:rsidP="00C82AAB">
            <w:pPr>
              <w:ind w:firstLine="319"/>
              <w:jc w:val="both"/>
              <w:rPr>
                <w:rFonts w:ascii="Times New Roman" w:eastAsia="Calibri" w:hAnsi="Times New Roman" w:cs="Times New Roman"/>
                <w:i/>
              </w:rPr>
            </w:pPr>
            <w:r w:rsidRPr="00B913CF">
              <w:rPr>
                <w:rFonts w:ascii="Times New Roman" w:eastAsia="Calibri" w:hAnsi="Times New Roman" w:cs="Times New Roman"/>
                <w:i/>
              </w:rPr>
              <w:t>із смертельним наслідком;</w:t>
            </w:r>
          </w:p>
          <w:p w14:paraId="49858028"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випадки смерті здобувачів освіти  під час освітнього процесу.</w:t>
            </w:r>
          </w:p>
          <w:p w14:paraId="21926915"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У разі самогубства здобувачів освіти під час освітнього процесу проводиться розслідування органами правопорядку.</w:t>
            </w:r>
          </w:p>
        </w:tc>
        <w:tc>
          <w:tcPr>
            <w:tcW w:w="4536" w:type="dxa"/>
          </w:tcPr>
          <w:p w14:paraId="08D6095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w:t>
            </w:r>
          </w:p>
          <w:p w14:paraId="1631501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1. Спеціальному розслідуванню підлягають нещасні випадки, що трапились під час освітнього процесу: </w:t>
            </w:r>
          </w:p>
          <w:p w14:paraId="7CDA0AAB" w14:textId="77777777" w:rsidR="00C82AAB" w:rsidRPr="00B913CF" w:rsidRDefault="00C82AAB" w:rsidP="00C82AAB">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із смертельним наслідком, якщо смерть потерпілого настала внаслідок нещасного випадку через деякий час; </w:t>
            </w:r>
          </w:p>
          <w:p w14:paraId="53D8488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що спричинили тяжкі наслідки (у тому числі інвалідність потерпілого); </w:t>
            </w:r>
          </w:p>
          <w:p w14:paraId="2B63D13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випадки смерті здобувачів освіти під час освітнього процесу; </w:t>
            </w:r>
          </w:p>
          <w:p w14:paraId="2F5EFBB6"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групові, що трапилися одночасно з двома i більше потерпілими, незалежно від тяжкості тілесних ушкоджень. </w:t>
            </w:r>
          </w:p>
          <w:p w14:paraId="69EB33D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У разі самогубства здобувачів освіти під час освітнього процесу проводиться розслідування органами правопорядку.</w:t>
            </w:r>
          </w:p>
        </w:tc>
        <w:tc>
          <w:tcPr>
            <w:tcW w:w="2445" w:type="dxa"/>
          </w:tcPr>
          <w:p w14:paraId="7F304D7D"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Львівської обласної державної адміністрації</w:t>
            </w:r>
          </w:p>
        </w:tc>
        <w:tc>
          <w:tcPr>
            <w:tcW w:w="4218" w:type="dxa"/>
          </w:tcPr>
          <w:p w14:paraId="7B19AFD0" w14:textId="5536B556" w:rsidR="00C82AAB" w:rsidRPr="00B913CF" w:rsidRDefault="00C82AAB" w:rsidP="00C82AAB">
            <w:pPr>
              <w:ind w:firstLine="319"/>
              <w:jc w:val="both"/>
              <w:rPr>
                <w:rFonts w:ascii="Times New Roman" w:hAnsi="Times New Roman" w:cs="Times New Roman"/>
                <w:b/>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237AC510" w14:textId="77777777" w:rsidR="00C82AAB" w:rsidRPr="00B913CF" w:rsidRDefault="00C82AAB" w:rsidP="00C82AAB">
            <w:pPr>
              <w:ind w:firstLine="319"/>
              <w:jc w:val="both"/>
              <w:rPr>
                <w:rFonts w:ascii="Times New Roman" w:hAnsi="Times New Roman" w:cs="Times New Roman"/>
              </w:rPr>
            </w:pPr>
            <w:r w:rsidRPr="00B913CF">
              <w:rPr>
                <w:rFonts w:ascii="Times New Roman" w:hAnsi="Times New Roman" w:cs="Times New Roman"/>
              </w:rPr>
              <w:t>Порядок дій</w:t>
            </w:r>
            <w:r w:rsidRPr="00B913CF">
              <w:rPr>
                <w:rFonts w:ascii="Times New Roman" w:eastAsia="Calibri" w:hAnsi="Times New Roman" w:cs="Times New Roman"/>
              </w:rPr>
              <w:t>, якщо смерть потерпілого настала внаслідок нещасного випадку через деякий час, визначено в абзаці другому пункту 3 розділу ІІІ. Саме розслідування проводиться у відповідності до розділу ІІІ.</w:t>
            </w:r>
          </w:p>
        </w:tc>
      </w:tr>
      <w:tr w:rsidR="00C82AAB" w:rsidRPr="00B913CF" w14:paraId="6CA3B955" w14:textId="77777777" w:rsidTr="00EC3EFE">
        <w:tc>
          <w:tcPr>
            <w:tcW w:w="562" w:type="dxa"/>
          </w:tcPr>
          <w:p w14:paraId="2764A774"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5B78D05A"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 абзац другий</w:t>
            </w:r>
          </w:p>
          <w:p w14:paraId="44DDE3E9" w14:textId="7AA0AD6D"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групові, </w:t>
            </w:r>
            <w:r w:rsidRPr="00B913CF">
              <w:rPr>
                <w:rFonts w:ascii="Times New Roman" w:eastAsia="Calibri" w:hAnsi="Times New Roman" w:cs="Times New Roman"/>
                <w:i/>
              </w:rPr>
              <w:t>що трапилися одночасно з</w:t>
            </w:r>
            <w:r w:rsidRPr="00B913CF">
              <w:rPr>
                <w:rFonts w:ascii="Times New Roman" w:eastAsia="Calibri" w:hAnsi="Times New Roman" w:cs="Times New Roman"/>
              </w:rPr>
              <w:t xml:space="preserve"> </w:t>
            </w:r>
            <w:r w:rsidRPr="00B913CF">
              <w:rPr>
                <w:rFonts w:ascii="Times New Roman" w:eastAsia="Calibri" w:hAnsi="Times New Roman" w:cs="Times New Roman"/>
                <w:i/>
              </w:rPr>
              <w:t>двома</w:t>
            </w:r>
            <w:r w:rsidRPr="00B913CF">
              <w:rPr>
                <w:rFonts w:ascii="Times New Roman" w:eastAsia="Calibri" w:hAnsi="Times New Roman" w:cs="Times New Roman"/>
              </w:rPr>
              <w:t xml:space="preserve"> i більше потерпілими, незалежно від тяжкості тілесних ушкоджень;</w:t>
            </w:r>
          </w:p>
        </w:tc>
        <w:tc>
          <w:tcPr>
            <w:tcW w:w="4536" w:type="dxa"/>
          </w:tcPr>
          <w:p w14:paraId="0F7D4BF9"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 абзац другий</w:t>
            </w:r>
          </w:p>
          <w:p w14:paraId="54D8394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групові, </w:t>
            </w:r>
            <w:r w:rsidRPr="00B913CF">
              <w:rPr>
                <w:rFonts w:ascii="Times New Roman" w:eastAsia="Calibri" w:hAnsi="Times New Roman" w:cs="Times New Roman"/>
                <w:b/>
              </w:rPr>
              <w:t>що трапилися з одночасним травмуванням двох</w:t>
            </w:r>
            <w:r w:rsidRPr="00B913CF">
              <w:rPr>
                <w:rFonts w:ascii="Times New Roman" w:eastAsia="Calibri" w:hAnsi="Times New Roman" w:cs="Times New Roman"/>
              </w:rPr>
              <w:t xml:space="preserve"> i більше потерпілими, незалежно від тяжкості тілесних ушкоджень;</w:t>
            </w:r>
          </w:p>
        </w:tc>
        <w:tc>
          <w:tcPr>
            <w:tcW w:w="2445" w:type="dxa"/>
          </w:tcPr>
          <w:p w14:paraId="0619CD2F"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виконавчого органу Київської міської ради (Київської міської державної адміністрації)</w:t>
            </w:r>
          </w:p>
        </w:tc>
        <w:tc>
          <w:tcPr>
            <w:tcW w:w="4218" w:type="dxa"/>
          </w:tcPr>
          <w:p w14:paraId="26E131A2" w14:textId="268F3830"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cs="Times New Roman"/>
                <w:b/>
              </w:rPr>
              <w:t>Враховано</w:t>
            </w:r>
            <w:r w:rsidRPr="00B913CF">
              <w:rPr>
                <w:rFonts w:ascii="Times New Roman" w:eastAsia="Calibri" w:hAnsi="Times New Roman" w:cs="Times New Roman"/>
              </w:rPr>
              <w:t xml:space="preserve"> </w:t>
            </w:r>
          </w:p>
          <w:p w14:paraId="2839D81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 абзац другий</w:t>
            </w:r>
          </w:p>
          <w:p w14:paraId="4E249638" w14:textId="77777777" w:rsidR="00C82AAB" w:rsidRPr="00B913CF" w:rsidRDefault="00C82AAB" w:rsidP="00C82AAB">
            <w:pPr>
              <w:ind w:firstLine="319"/>
              <w:jc w:val="both"/>
              <w:rPr>
                <w:rFonts w:ascii="Times New Roman" w:hAnsi="Times New Roman" w:cs="Times New Roman"/>
              </w:rPr>
            </w:pPr>
            <w:r w:rsidRPr="00B913CF">
              <w:rPr>
                <w:rFonts w:ascii="Times New Roman" w:eastAsia="Calibri" w:hAnsi="Times New Roman" w:cs="Times New Roman"/>
              </w:rPr>
              <w:t>групові, що трапилися з одночасним травмуванням двох i більше потерпілими, незалежно від тяжкості тілесних ушкоджень;</w:t>
            </w:r>
          </w:p>
        </w:tc>
      </w:tr>
      <w:tr w:rsidR="00C82AAB" w:rsidRPr="00B913CF" w14:paraId="603E4B5F" w14:textId="77777777" w:rsidTr="00EC3EFE">
        <w:tc>
          <w:tcPr>
            <w:tcW w:w="562" w:type="dxa"/>
          </w:tcPr>
          <w:p w14:paraId="6009EDA9"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77EF48EE"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2 абзац другий</w:t>
            </w:r>
          </w:p>
          <w:p w14:paraId="31CDB8D0" w14:textId="77777777" w:rsidR="00C82AAB" w:rsidRPr="00B913CF" w:rsidRDefault="00C82AAB" w:rsidP="00C82AAB">
            <w:pPr>
              <w:rPr>
                <w:rFonts w:ascii="Times New Roman" w:eastAsia="Calibri" w:hAnsi="Times New Roman" w:cs="Times New Roman"/>
              </w:rPr>
            </w:pPr>
            <w:r w:rsidRPr="00B913CF">
              <w:rPr>
                <w:rFonts w:ascii="Times New Roman" w:eastAsia="Calibri" w:hAnsi="Times New Roman" w:cs="Times New Roman"/>
              </w:rPr>
              <w:t xml:space="preserve">батьків </w:t>
            </w:r>
            <w:r w:rsidRPr="00B913CF">
              <w:rPr>
                <w:rFonts w:ascii="Times New Roman" w:eastAsia="Calibri" w:hAnsi="Times New Roman" w:cs="Times New Roman"/>
                <w:b/>
              </w:rPr>
              <w:t>потерпілого (потерпілих) або осіб, які представляють їх інтереси</w:t>
            </w:r>
            <w:r w:rsidRPr="00B913CF">
              <w:rPr>
                <w:rFonts w:ascii="Times New Roman" w:eastAsia="Calibri" w:hAnsi="Times New Roman" w:cs="Times New Roman"/>
              </w:rPr>
              <w:t xml:space="preserve">; </w:t>
            </w:r>
          </w:p>
        </w:tc>
        <w:tc>
          <w:tcPr>
            <w:tcW w:w="4536" w:type="dxa"/>
          </w:tcPr>
          <w:p w14:paraId="3C37E23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2 абзац другий</w:t>
            </w:r>
          </w:p>
          <w:p w14:paraId="46ED81D0" w14:textId="604C3AD0"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батьків (</w:t>
            </w:r>
            <w:r w:rsidRPr="00B913CF">
              <w:rPr>
                <w:rFonts w:ascii="Times New Roman" w:eastAsia="Calibri" w:hAnsi="Times New Roman" w:cs="Times New Roman"/>
                <w:b/>
              </w:rPr>
              <w:t xml:space="preserve">усиновлювачів, піклувальника) </w:t>
            </w:r>
            <w:r w:rsidRPr="00B913CF">
              <w:rPr>
                <w:rFonts w:ascii="Times New Roman" w:eastAsia="Calibri" w:hAnsi="Times New Roman" w:cs="Times New Roman"/>
              </w:rPr>
              <w:t xml:space="preserve">потерпілого (потерпілих); </w:t>
            </w:r>
          </w:p>
        </w:tc>
        <w:tc>
          <w:tcPr>
            <w:tcW w:w="2445" w:type="dxa"/>
          </w:tcPr>
          <w:p w14:paraId="2099E6C0"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6779270F" w14:textId="3B6FCEDB"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cs="Times New Roman"/>
                <w:b/>
              </w:rPr>
              <w:t>Враховано</w:t>
            </w:r>
          </w:p>
          <w:p w14:paraId="4B36139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2 абзац другий</w:t>
            </w:r>
          </w:p>
          <w:p w14:paraId="749A5867" w14:textId="77777777"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t>батьків (усиновлювачів, піклувальника) потерпілого (потерпілих);</w:t>
            </w:r>
          </w:p>
        </w:tc>
      </w:tr>
      <w:tr w:rsidR="00C82AAB" w:rsidRPr="00B913CF" w14:paraId="4A2DFDD7" w14:textId="77777777" w:rsidTr="00EC3EFE">
        <w:tc>
          <w:tcPr>
            <w:tcW w:w="562" w:type="dxa"/>
          </w:tcPr>
          <w:p w14:paraId="50DE6157"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7E491AAC"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3 абзац перший</w:t>
            </w:r>
          </w:p>
          <w:p w14:paraId="5591310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3. Про кожний груповий нещасний випадок, нещасний випадок, що спричинив тяжкі наслідки, нещасний випадок із смертельним наслідком та випадок смерті здобувачів освіти під час освітнього процесу засновник закладу освіти, орган управління освітою, до сфери управління якого належить заклад освіти, </w:t>
            </w:r>
            <w:r w:rsidRPr="00B913CF">
              <w:rPr>
                <w:rFonts w:ascii="Times New Roman" w:eastAsia="Calibri" w:hAnsi="Times New Roman" w:cs="Times New Roman"/>
                <w:i/>
              </w:rPr>
              <w:t>протягом доби повідомляє Міністерство освіти і науки України</w:t>
            </w:r>
            <w:r w:rsidRPr="00B913CF">
              <w:rPr>
                <w:rFonts w:ascii="Times New Roman" w:eastAsia="Calibri" w:hAnsi="Times New Roman" w:cs="Times New Roman"/>
              </w:rPr>
              <w:t>.</w:t>
            </w:r>
          </w:p>
        </w:tc>
        <w:tc>
          <w:tcPr>
            <w:tcW w:w="4536" w:type="dxa"/>
          </w:tcPr>
          <w:p w14:paraId="3E1356E0"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3 абзац перший</w:t>
            </w:r>
          </w:p>
          <w:p w14:paraId="06F8AE17"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3. Про кожний груповий нещасний випадок, нещасний випадок, що спричинив тяжкі наслідки, нещасний випадок із смертельним наслідком та випадок смерті здобувачів освіти під час освітнього процесу засновник закладу освіти, орган управління освітою, до сфери управління якого належить заклад освіти, </w:t>
            </w:r>
            <w:r w:rsidRPr="00B913CF">
              <w:rPr>
                <w:rFonts w:ascii="Times New Roman" w:eastAsia="Calibri" w:hAnsi="Times New Roman" w:cs="Times New Roman"/>
                <w:b/>
              </w:rPr>
              <w:t>протягом доби повідомляє орган управління освітою вищого рівня.</w:t>
            </w:r>
          </w:p>
        </w:tc>
        <w:tc>
          <w:tcPr>
            <w:tcW w:w="2445" w:type="dxa"/>
          </w:tcPr>
          <w:p w14:paraId="0D3B4C40"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36E8E6F4" w14:textId="2DDC6110"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cs="Times New Roman"/>
                <w:b/>
              </w:rPr>
              <w:t>Враховано</w:t>
            </w:r>
            <w:r w:rsidRPr="00B913CF">
              <w:rPr>
                <w:rFonts w:ascii="Times New Roman" w:eastAsia="Calibri" w:hAnsi="Times New Roman" w:cs="Times New Roman"/>
              </w:rPr>
              <w:t xml:space="preserve"> </w:t>
            </w:r>
          </w:p>
          <w:p w14:paraId="1FF0DED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3 абзац перший</w:t>
            </w:r>
          </w:p>
          <w:p w14:paraId="76A24495" w14:textId="77777777" w:rsidR="00C82AAB" w:rsidRPr="00B913CF" w:rsidRDefault="00C82AAB" w:rsidP="00C82AAB">
            <w:pPr>
              <w:ind w:firstLine="319"/>
              <w:jc w:val="both"/>
              <w:rPr>
                <w:rFonts w:ascii="Times New Roman" w:hAnsi="Times New Roman" w:cs="Times New Roman"/>
                <w:b/>
              </w:rPr>
            </w:pPr>
            <w:r w:rsidRPr="00B913CF">
              <w:rPr>
                <w:rFonts w:ascii="Times New Roman" w:eastAsia="Calibri" w:hAnsi="Times New Roman" w:cs="Times New Roman"/>
              </w:rPr>
              <w:t>3. Про кожний груповий нещасний випадок, нещасний випадок, що спричинив тяжкі наслідки, нещасний випадок із смертельним наслідком та випадок смерті здобувачів освіти під час освітнього процесу засновник закладу освіти, орган управління освітою, до сфери управління якого належить заклад освіти, протягом доби повідомляє орган управління освітою вищого рівня.</w:t>
            </w:r>
          </w:p>
        </w:tc>
      </w:tr>
      <w:tr w:rsidR="00C82AAB" w:rsidRPr="00B913CF" w14:paraId="64AC8450" w14:textId="77777777" w:rsidTr="00EC3EFE">
        <w:tc>
          <w:tcPr>
            <w:tcW w:w="562" w:type="dxa"/>
          </w:tcPr>
          <w:p w14:paraId="617008BB" w14:textId="77777777" w:rsidR="00C82AAB" w:rsidRPr="00B913CF" w:rsidRDefault="00C82AAB" w:rsidP="00C82AAB">
            <w:pPr>
              <w:pStyle w:val="a4"/>
              <w:numPr>
                <w:ilvl w:val="0"/>
                <w:numId w:val="1"/>
              </w:numPr>
              <w:ind w:left="0" w:right="-114" w:firstLine="0"/>
              <w:jc w:val="both"/>
              <w:rPr>
                <w:rFonts w:ascii="Times New Roman" w:hAnsi="Times New Roman" w:cs="Times New Roman"/>
              </w:rPr>
            </w:pPr>
          </w:p>
        </w:tc>
        <w:tc>
          <w:tcPr>
            <w:tcW w:w="3969" w:type="dxa"/>
          </w:tcPr>
          <w:p w14:paraId="220BCFCB"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3 абзац третій</w:t>
            </w:r>
          </w:p>
          <w:p w14:paraId="3A2F5AC4"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 xml:space="preserve">У разі, якщо смерть здобувача освіти настала внаслідок нещасного випадку не зазначеного у пункті 5 розділу І Положення, керівник закладу освіти, </w:t>
            </w:r>
            <w:r w:rsidRPr="00B913CF">
              <w:rPr>
                <w:rFonts w:ascii="Times New Roman" w:eastAsia="Calibri" w:hAnsi="Times New Roman" w:cs="Times New Roman"/>
                <w:i/>
              </w:rPr>
              <w:t>засновник (засновники) закладу освіти</w:t>
            </w:r>
            <w:r w:rsidRPr="00B913CF">
              <w:rPr>
                <w:rFonts w:ascii="Times New Roman" w:eastAsia="Calibri" w:hAnsi="Times New Roman" w:cs="Times New Roman"/>
              </w:rPr>
              <w:t xml:space="preserve">, орган управління освітою, до сфери управління якого належить заклад освіти, протягом доби з моменту як стало відомо про такий випадок, повідомляє </w:t>
            </w:r>
            <w:r w:rsidRPr="00B913CF">
              <w:rPr>
                <w:rFonts w:ascii="Times New Roman" w:eastAsia="Calibri" w:hAnsi="Times New Roman" w:cs="Times New Roman"/>
                <w:i/>
              </w:rPr>
              <w:t xml:space="preserve">Міністерство освіти і </w:t>
            </w:r>
            <w:r w:rsidRPr="00B913CF">
              <w:rPr>
                <w:rFonts w:ascii="Times New Roman" w:eastAsia="Calibri" w:hAnsi="Times New Roman" w:cs="Times New Roman"/>
                <w:i/>
              </w:rPr>
              <w:lastRenderedPageBreak/>
              <w:t>науки України</w:t>
            </w:r>
            <w:r w:rsidRPr="00B913CF">
              <w:rPr>
                <w:rFonts w:ascii="Times New Roman" w:eastAsia="Calibri" w:hAnsi="Times New Roman" w:cs="Times New Roman"/>
              </w:rPr>
              <w:t xml:space="preserve"> згідно з </w:t>
            </w:r>
            <w:r w:rsidRPr="00B913CF">
              <w:rPr>
                <w:rFonts w:ascii="Times New Roman" w:hAnsi="Times New Roman"/>
                <w:i/>
              </w:rPr>
              <w:t>додатком 5</w:t>
            </w:r>
            <w:r w:rsidRPr="00B913CF">
              <w:rPr>
                <w:rFonts w:ascii="Times New Roman" w:eastAsia="Calibri" w:hAnsi="Times New Roman" w:cs="Times New Roman"/>
              </w:rPr>
              <w:t xml:space="preserve"> до цього Положення.</w:t>
            </w:r>
          </w:p>
        </w:tc>
        <w:tc>
          <w:tcPr>
            <w:tcW w:w="4536" w:type="dxa"/>
          </w:tcPr>
          <w:p w14:paraId="45B9D7A3"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ІІІ пункт 3 абзац третій</w:t>
            </w:r>
          </w:p>
          <w:p w14:paraId="0592582B" w14:textId="0F2325E1" w:rsidR="00C82AAB" w:rsidRPr="00B913CF" w:rsidRDefault="00C82AAB" w:rsidP="0086676A">
            <w:pPr>
              <w:ind w:firstLine="319"/>
              <w:jc w:val="both"/>
              <w:rPr>
                <w:rFonts w:ascii="Times New Roman" w:eastAsia="Calibri" w:hAnsi="Times New Roman" w:cs="Times New Roman"/>
              </w:rPr>
            </w:pPr>
            <w:r w:rsidRPr="00B913CF">
              <w:rPr>
                <w:rFonts w:ascii="Times New Roman" w:eastAsia="Calibri" w:hAnsi="Times New Roman" w:cs="Times New Roman"/>
              </w:rPr>
              <w:t xml:space="preserve">У разі, якщо смерть здобувача освіти настала внаслідок нещасного випадку не зазначеного у пункті 5 розділу І Положення, керівник закладу освіти, орган управління освітою, до сфери управління якого належить заклад освіти, протягом доби з моменту як стало відомо про такий випадок, повідомляє </w:t>
            </w:r>
            <w:r w:rsidRPr="00B913CF">
              <w:rPr>
                <w:rFonts w:ascii="Times New Roman" w:eastAsia="Calibri" w:hAnsi="Times New Roman" w:cs="Times New Roman"/>
                <w:b/>
              </w:rPr>
              <w:t>орган управління освітою вищого рівня</w:t>
            </w:r>
            <w:r w:rsidRPr="00B913CF">
              <w:rPr>
                <w:rFonts w:ascii="Times New Roman" w:hAnsi="Times New Roman"/>
                <w:i/>
              </w:rPr>
              <w:t xml:space="preserve"> </w:t>
            </w:r>
            <w:r w:rsidRPr="00B913CF">
              <w:rPr>
                <w:rFonts w:ascii="Times New Roman" w:eastAsia="Calibri" w:hAnsi="Times New Roman" w:cs="Times New Roman"/>
              </w:rPr>
              <w:t xml:space="preserve">згідно з </w:t>
            </w:r>
            <w:r w:rsidRPr="00B913CF">
              <w:rPr>
                <w:rFonts w:ascii="Times New Roman" w:hAnsi="Times New Roman"/>
                <w:b/>
              </w:rPr>
              <w:t xml:space="preserve">додатком </w:t>
            </w:r>
            <w:r w:rsidRPr="00B913CF">
              <w:rPr>
                <w:rFonts w:ascii="Times New Roman" w:eastAsia="Calibri" w:hAnsi="Times New Roman" w:cs="Times New Roman"/>
                <w:b/>
              </w:rPr>
              <w:t>6</w:t>
            </w:r>
            <w:r w:rsidRPr="00B913CF">
              <w:rPr>
                <w:rFonts w:ascii="Times New Roman" w:eastAsia="Calibri" w:hAnsi="Times New Roman" w:cs="Times New Roman"/>
              </w:rPr>
              <w:t xml:space="preserve"> до цього Положення.</w:t>
            </w:r>
          </w:p>
        </w:tc>
        <w:tc>
          <w:tcPr>
            <w:tcW w:w="2445" w:type="dxa"/>
          </w:tcPr>
          <w:p w14:paraId="5A4D15D4" w14:textId="77777777" w:rsidR="00C82AAB" w:rsidRPr="00B913CF" w:rsidRDefault="00C82AAB" w:rsidP="00C82AAB">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5A4B464C" w14:textId="4505A2FD" w:rsidR="00C82AAB" w:rsidRPr="00B913CF" w:rsidRDefault="00C82AAB" w:rsidP="00C82AAB">
            <w:pPr>
              <w:ind w:firstLine="319"/>
              <w:jc w:val="both"/>
              <w:rPr>
                <w:rFonts w:ascii="Times New Roman" w:eastAsia="Calibri" w:hAnsi="Times New Roman" w:cs="Times New Roman"/>
              </w:rPr>
            </w:pPr>
            <w:r w:rsidRPr="00B913CF">
              <w:rPr>
                <w:rFonts w:ascii="Times New Roman" w:hAnsi="Times New Roman" w:cs="Times New Roman"/>
                <w:b/>
              </w:rPr>
              <w:t>Враховано</w:t>
            </w:r>
            <w:r w:rsidRPr="00B913CF">
              <w:rPr>
                <w:rFonts w:ascii="Times New Roman" w:eastAsia="Calibri" w:hAnsi="Times New Roman" w:cs="Times New Roman"/>
              </w:rPr>
              <w:t xml:space="preserve"> </w:t>
            </w:r>
          </w:p>
          <w:p w14:paraId="14D4BB1D" w14:textId="77777777" w:rsidR="00C82AAB" w:rsidRPr="00B913CF" w:rsidRDefault="00C82AAB" w:rsidP="00C82AAB">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3 абзац третій</w:t>
            </w:r>
          </w:p>
          <w:p w14:paraId="401AF16C" w14:textId="466972C8" w:rsidR="00C82AAB" w:rsidRPr="00B913CF" w:rsidRDefault="00C82AAB" w:rsidP="0086676A">
            <w:pPr>
              <w:ind w:firstLine="319"/>
              <w:jc w:val="both"/>
              <w:rPr>
                <w:rFonts w:ascii="Times New Roman" w:hAnsi="Times New Roman" w:cs="Times New Roman"/>
                <w:b/>
              </w:rPr>
            </w:pPr>
            <w:r w:rsidRPr="00B913CF">
              <w:rPr>
                <w:rFonts w:ascii="Times New Roman" w:eastAsia="Calibri" w:hAnsi="Times New Roman" w:cs="Times New Roman"/>
              </w:rPr>
              <w:t xml:space="preserve">У разі, якщо смерть здобувача освіти настала внаслідок нещасного випадку не зазначеного у пункті 5 розділу І Положення, керівник закладу освіти, орган управління освітою, до сфери управління якого належить заклад освіти, протягом доби з моменту як стало відомо про такий випадок, повідомляє орган </w:t>
            </w:r>
            <w:r w:rsidRPr="00B913CF">
              <w:rPr>
                <w:rFonts w:ascii="Times New Roman" w:eastAsia="Calibri" w:hAnsi="Times New Roman" w:cs="Times New Roman"/>
              </w:rPr>
              <w:lastRenderedPageBreak/>
              <w:t>управління освітою вищого рівня</w:t>
            </w:r>
            <w:r w:rsidRPr="00B913CF">
              <w:rPr>
                <w:rFonts w:ascii="Times New Roman" w:hAnsi="Times New Roman"/>
                <w:i/>
              </w:rPr>
              <w:t xml:space="preserve"> </w:t>
            </w:r>
            <w:r w:rsidRPr="00B913CF">
              <w:rPr>
                <w:rFonts w:ascii="Times New Roman" w:eastAsia="Calibri" w:hAnsi="Times New Roman" w:cs="Times New Roman"/>
              </w:rPr>
              <w:t>згідно з додатком 6 до цього Положення.</w:t>
            </w:r>
          </w:p>
        </w:tc>
      </w:tr>
      <w:tr w:rsidR="00525873" w:rsidRPr="00B913CF" w14:paraId="4C190665" w14:textId="77777777" w:rsidTr="00EC3EFE">
        <w:tc>
          <w:tcPr>
            <w:tcW w:w="562" w:type="dxa"/>
          </w:tcPr>
          <w:p w14:paraId="064975B8" w14:textId="77777777" w:rsidR="00525873" w:rsidRPr="00B913CF" w:rsidRDefault="00525873" w:rsidP="00525873">
            <w:pPr>
              <w:pStyle w:val="a4"/>
              <w:numPr>
                <w:ilvl w:val="0"/>
                <w:numId w:val="1"/>
              </w:numPr>
              <w:ind w:left="0" w:right="-114" w:firstLine="0"/>
              <w:jc w:val="both"/>
              <w:rPr>
                <w:rFonts w:ascii="Times New Roman" w:hAnsi="Times New Roman" w:cs="Times New Roman"/>
              </w:rPr>
            </w:pPr>
          </w:p>
        </w:tc>
        <w:tc>
          <w:tcPr>
            <w:tcW w:w="3969" w:type="dxa"/>
          </w:tcPr>
          <w:p w14:paraId="64B9AA47" w14:textId="6DF723DB" w:rsidR="00525873" w:rsidRPr="00B913CF" w:rsidRDefault="00525873" w:rsidP="00525873">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пункт </w:t>
            </w:r>
            <w:r w:rsidR="00266D99" w:rsidRPr="00B913CF">
              <w:rPr>
                <w:rFonts w:ascii="Times New Roman" w:eastAsia="Calibri" w:hAnsi="Times New Roman" w:cs="Times New Roman"/>
              </w:rPr>
              <w:t>4 абзац перший</w:t>
            </w:r>
          </w:p>
          <w:p w14:paraId="604D3954" w14:textId="0B5C085E" w:rsidR="00525873" w:rsidRPr="00B913CF" w:rsidRDefault="00525873" w:rsidP="00525873">
            <w:pPr>
              <w:ind w:firstLine="319"/>
              <w:jc w:val="both"/>
              <w:rPr>
                <w:rFonts w:ascii="Times New Roman" w:eastAsia="Calibri" w:hAnsi="Times New Roman" w:cs="Times New Roman"/>
              </w:rPr>
            </w:pPr>
            <w:r w:rsidRPr="00B913CF">
              <w:rPr>
                <w:rFonts w:ascii="Times New Roman" w:eastAsia="Calibri" w:hAnsi="Times New Roman" w:cs="Times New Roman"/>
              </w:rPr>
              <w:t xml:space="preserve">4. Спеціальне розслідування нещасного випадку, під час якого загинуло від 1 до 4 осіб або травмовано до 10 осіб, у випадку смерті здобувачів освіти під час освітнього процесу проводиться комісією зі спеціального розслідування, яка створюється </w:t>
            </w:r>
            <w:r w:rsidRPr="00B913CF">
              <w:rPr>
                <w:rFonts w:ascii="Times New Roman" w:eastAsia="Calibri" w:hAnsi="Times New Roman" w:cs="Times New Roman"/>
                <w:b/>
              </w:rPr>
              <w:t>наказом органу управління освітою за місцезнаходженням закладу освіти, за участю представника органу управління освітою вищого рівня.</w:t>
            </w:r>
            <w:r w:rsidRPr="00B913CF">
              <w:rPr>
                <w:rFonts w:ascii="Times New Roman" w:eastAsia="Calibri" w:hAnsi="Times New Roman" w:cs="Times New Roman"/>
              </w:rPr>
              <w:t xml:space="preserve"> </w:t>
            </w:r>
          </w:p>
          <w:p w14:paraId="4B35C299" w14:textId="771BF170" w:rsidR="00525873" w:rsidRPr="00B913CF" w:rsidRDefault="00525873" w:rsidP="00525873">
            <w:pPr>
              <w:ind w:firstLine="319"/>
              <w:jc w:val="both"/>
              <w:rPr>
                <w:rFonts w:ascii="Times New Roman" w:eastAsia="Calibri" w:hAnsi="Times New Roman" w:cs="Times New Roman"/>
              </w:rPr>
            </w:pPr>
          </w:p>
        </w:tc>
        <w:tc>
          <w:tcPr>
            <w:tcW w:w="4536" w:type="dxa"/>
          </w:tcPr>
          <w:p w14:paraId="05EAF206" w14:textId="75B70CA4" w:rsidR="00525873" w:rsidRPr="00B913CF" w:rsidRDefault="00525873" w:rsidP="00525873">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пункт </w:t>
            </w:r>
            <w:r w:rsidR="00266D99" w:rsidRPr="00B913CF">
              <w:rPr>
                <w:rFonts w:ascii="Times New Roman" w:eastAsia="Calibri" w:hAnsi="Times New Roman" w:cs="Times New Roman"/>
              </w:rPr>
              <w:t>4 абзац перший</w:t>
            </w:r>
          </w:p>
          <w:p w14:paraId="4F6B0F0A" w14:textId="77777777" w:rsidR="00525873" w:rsidRPr="00B913CF" w:rsidRDefault="00525873" w:rsidP="00525873">
            <w:pPr>
              <w:ind w:firstLine="319"/>
              <w:jc w:val="both"/>
              <w:rPr>
                <w:rFonts w:ascii="Times New Roman" w:eastAsia="Calibri" w:hAnsi="Times New Roman" w:cs="Times New Roman"/>
              </w:rPr>
            </w:pPr>
            <w:r w:rsidRPr="00B913CF">
              <w:rPr>
                <w:rFonts w:ascii="Times New Roman" w:eastAsia="Calibri" w:hAnsi="Times New Roman" w:cs="Times New Roman"/>
              </w:rPr>
              <w:t>4. Спеціальне розслідування нещасного випадку, під час якого загинуло від 1 до 4 осіб або травмовано до 10 осіб, у випадку смерті здобувачів освіти під час освітнього процесу проводиться комісією зі спеціального розслідування, яка створюється:</w:t>
            </w:r>
          </w:p>
          <w:p w14:paraId="141E81B5" w14:textId="7332747E" w:rsidR="00525873" w:rsidRPr="00B913CF" w:rsidRDefault="00525873" w:rsidP="00525873">
            <w:pPr>
              <w:ind w:firstLine="319"/>
              <w:jc w:val="both"/>
              <w:rPr>
                <w:rFonts w:ascii="Times New Roman" w:eastAsia="Calibri" w:hAnsi="Times New Roman" w:cs="Times New Roman"/>
                <w:b/>
              </w:rPr>
            </w:pPr>
            <w:r w:rsidRPr="00B913CF">
              <w:rPr>
                <w:rFonts w:ascii="Times New Roman" w:eastAsia="Calibri" w:hAnsi="Times New Roman" w:cs="Times New Roman"/>
                <w:b/>
              </w:rPr>
              <w:t>наказом органу управління освітою за місцезнаходженням закладу освіти, за участю представника органу управління освітою вищого рівня</w:t>
            </w:r>
            <w:r w:rsidR="00466B4A" w:rsidRPr="00B913CF">
              <w:rPr>
                <w:rFonts w:ascii="Times New Roman" w:eastAsia="Calibri" w:hAnsi="Times New Roman" w:cs="Times New Roman"/>
                <w:b/>
              </w:rPr>
              <w:t>, якщо нещасний випадок стався із здобувачем (здобувачами) освіти закладу освіти</w:t>
            </w:r>
            <w:r w:rsidRPr="00B913CF">
              <w:rPr>
                <w:rFonts w:ascii="Times New Roman" w:eastAsia="Calibri" w:hAnsi="Times New Roman" w:cs="Times New Roman"/>
                <w:b/>
              </w:rPr>
              <w:t>, що належать до сфери управління Міністерства освіти і науки України;</w:t>
            </w:r>
          </w:p>
          <w:p w14:paraId="1B0F66F8" w14:textId="573ECC18" w:rsidR="00525873" w:rsidRPr="00B913CF" w:rsidRDefault="00525873" w:rsidP="00525873">
            <w:pPr>
              <w:ind w:firstLine="319"/>
              <w:jc w:val="both"/>
              <w:rPr>
                <w:rFonts w:ascii="Times New Roman" w:eastAsia="Calibri" w:hAnsi="Times New Roman" w:cs="Times New Roman"/>
                <w:b/>
              </w:rPr>
            </w:pPr>
            <w:r w:rsidRPr="00B913CF">
              <w:rPr>
                <w:rFonts w:ascii="Times New Roman" w:eastAsia="Calibri" w:hAnsi="Times New Roman" w:cs="Times New Roman"/>
                <w:b/>
              </w:rPr>
              <w:t>рішенням інш</w:t>
            </w:r>
            <w:r w:rsidR="00542948" w:rsidRPr="00B913CF">
              <w:rPr>
                <w:rFonts w:ascii="Times New Roman" w:eastAsia="Calibri" w:hAnsi="Times New Roman" w:cs="Times New Roman"/>
                <w:b/>
              </w:rPr>
              <w:t>ого державного</w:t>
            </w:r>
            <w:r w:rsidRPr="00B913CF">
              <w:rPr>
                <w:rFonts w:ascii="Times New Roman" w:eastAsia="Calibri" w:hAnsi="Times New Roman" w:cs="Times New Roman"/>
                <w:b/>
              </w:rPr>
              <w:t xml:space="preserve"> орган</w:t>
            </w:r>
            <w:r w:rsidR="00542948" w:rsidRPr="00B913CF">
              <w:rPr>
                <w:rFonts w:ascii="Times New Roman" w:eastAsia="Calibri" w:hAnsi="Times New Roman" w:cs="Times New Roman"/>
                <w:b/>
              </w:rPr>
              <w:t>у</w:t>
            </w:r>
            <w:r w:rsidRPr="00B913CF">
              <w:rPr>
                <w:rFonts w:ascii="Times New Roman" w:eastAsia="Calibri" w:hAnsi="Times New Roman" w:cs="Times New Roman"/>
                <w:b/>
              </w:rPr>
              <w:t>, до сфери управління як</w:t>
            </w:r>
            <w:r w:rsidR="00542948" w:rsidRPr="00B913CF">
              <w:rPr>
                <w:rFonts w:ascii="Times New Roman" w:eastAsia="Calibri" w:hAnsi="Times New Roman" w:cs="Times New Roman"/>
                <w:b/>
              </w:rPr>
              <w:t>ого</w:t>
            </w:r>
            <w:r w:rsidRPr="00B913CF">
              <w:rPr>
                <w:rFonts w:ascii="Times New Roman" w:eastAsia="Calibri" w:hAnsi="Times New Roman" w:cs="Times New Roman"/>
                <w:b/>
              </w:rPr>
              <w:t xml:space="preserve"> належить заклад освіти;</w:t>
            </w:r>
          </w:p>
          <w:p w14:paraId="68774E9B" w14:textId="09D089E1" w:rsidR="00525873" w:rsidRPr="00B913CF" w:rsidRDefault="00525873" w:rsidP="00266D99">
            <w:pPr>
              <w:ind w:firstLine="319"/>
              <w:jc w:val="both"/>
              <w:rPr>
                <w:rFonts w:ascii="Times New Roman" w:eastAsia="Calibri" w:hAnsi="Times New Roman" w:cs="Times New Roman"/>
              </w:rPr>
            </w:pPr>
            <w:r w:rsidRPr="00B913CF">
              <w:rPr>
                <w:rFonts w:ascii="Times New Roman" w:eastAsia="Calibri" w:hAnsi="Times New Roman" w:cs="Times New Roman"/>
                <w:b/>
              </w:rPr>
              <w:t xml:space="preserve">рішенням засновника (засновників) </w:t>
            </w:r>
            <w:r w:rsidR="0086676A" w:rsidRPr="00B913CF">
              <w:rPr>
                <w:rFonts w:ascii="Times New Roman" w:eastAsia="Calibri" w:hAnsi="Times New Roman" w:cs="Times New Roman"/>
                <w:b/>
              </w:rPr>
              <w:t xml:space="preserve">приватного </w:t>
            </w:r>
            <w:r w:rsidRPr="00B913CF">
              <w:rPr>
                <w:rFonts w:ascii="Times New Roman" w:eastAsia="Calibri" w:hAnsi="Times New Roman" w:cs="Times New Roman"/>
                <w:b/>
              </w:rPr>
              <w:t>закладу освіти.</w:t>
            </w:r>
            <w:r w:rsidRPr="00B913CF">
              <w:rPr>
                <w:rFonts w:ascii="Times New Roman" w:eastAsia="Calibri" w:hAnsi="Times New Roman" w:cs="Times New Roman"/>
                <w:color w:val="FF0000"/>
              </w:rPr>
              <w:t xml:space="preserve"> </w:t>
            </w:r>
          </w:p>
        </w:tc>
        <w:tc>
          <w:tcPr>
            <w:tcW w:w="2445" w:type="dxa"/>
          </w:tcPr>
          <w:p w14:paraId="440F8725" w14:textId="7A5E64F9" w:rsidR="00525873" w:rsidRPr="00B913CF" w:rsidRDefault="00266D99" w:rsidP="00266D99">
            <w:pPr>
              <w:jc w:val="center"/>
              <w:rPr>
                <w:rFonts w:ascii="Times New Roman" w:eastAsia="Calibri" w:hAnsi="Times New Roman" w:cs="Times New Roman"/>
              </w:rPr>
            </w:pPr>
            <w:r w:rsidRPr="00B913CF">
              <w:rPr>
                <w:rFonts w:ascii="Times New Roman" w:eastAsia="Calibri" w:hAnsi="Times New Roman" w:cs="Times New Roman"/>
              </w:rPr>
              <w:t>Інститут модернізації змісту освіти</w:t>
            </w:r>
          </w:p>
        </w:tc>
        <w:tc>
          <w:tcPr>
            <w:tcW w:w="4218" w:type="dxa"/>
          </w:tcPr>
          <w:p w14:paraId="600AD6FD" w14:textId="77777777" w:rsidR="00266D99" w:rsidRPr="00B913CF" w:rsidRDefault="00266D99" w:rsidP="00266D99">
            <w:pPr>
              <w:ind w:firstLine="319"/>
              <w:jc w:val="both"/>
              <w:rPr>
                <w:rFonts w:ascii="Times New Roman" w:eastAsia="Calibri" w:hAnsi="Times New Roman" w:cs="Times New Roman"/>
              </w:rPr>
            </w:pPr>
            <w:r w:rsidRPr="00B913CF">
              <w:rPr>
                <w:rFonts w:ascii="Times New Roman" w:hAnsi="Times New Roman" w:cs="Times New Roman"/>
                <w:b/>
              </w:rPr>
              <w:t>Враховано</w:t>
            </w:r>
            <w:r w:rsidRPr="00B913CF">
              <w:rPr>
                <w:rFonts w:ascii="Times New Roman" w:eastAsia="Calibri" w:hAnsi="Times New Roman" w:cs="Times New Roman"/>
              </w:rPr>
              <w:t xml:space="preserve"> </w:t>
            </w:r>
          </w:p>
          <w:p w14:paraId="6B2719C6" w14:textId="77777777" w:rsidR="00266D99" w:rsidRPr="00B913CF" w:rsidRDefault="00266D99" w:rsidP="00266D99">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4 абзац перший</w:t>
            </w:r>
          </w:p>
          <w:p w14:paraId="5614B6CA" w14:textId="77777777" w:rsidR="00266D99" w:rsidRPr="00B913CF" w:rsidRDefault="00266D99" w:rsidP="00266D99">
            <w:pPr>
              <w:ind w:firstLine="319"/>
              <w:jc w:val="both"/>
              <w:rPr>
                <w:rFonts w:ascii="Times New Roman" w:eastAsia="Calibri" w:hAnsi="Times New Roman" w:cs="Times New Roman"/>
              </w:rPr>
            </w:pPr>
            <w:r w:rsidRPr="00B913CF">
              <w:rPr>
                <w:rFonts w:ascii="Times New Roman" w:eastAsia="Calibri" w:hAnsi="Times New Roman" w:cs="Times New Roman"/>
              </w:rPr>
              <w:t>4. Спеціальне розслідування нещасного випадку, під час якого загинуло від 1 до 4 осіб або травмовано до 10 осіб, у випадку смерті здобувачів освіти під час освітнього процесу проводиться комісією зі спеціального розслідування, яка створюється:</w:t>
            </w:r>
          </w:p>
          <w:p w14:paraId="73B558F1" w14:textId="3B9381EF" w:rsidR="00266D99" w:rsidRPr="00B913CF" w:rsidRDefault="00266D99" w:rsidP="00266D99">
            <w:pPr>
              <w:ind w:firstLine="319"/>
              <w:jc w:val="both"/>
              <w:rPr>
                <w:rFonts w:ascii="Times New Roman" w:eastAsia="Calibri" w:hAnsi="Times New Roman" w:cs="Times New Roman"/>
              </w:rPr>
            </w:pPr>
            <w:r w:rsidRPr="00B913CF">
              <w:rPr>
                <w:rFonts w:ascii="Times New Roman" w:eastAsia="Calibri" w:hAnsi="Times New Roman" w:cs="Times New Roman"/>
              </w:rPr>
              <w:t>наказом органу управління освітою за місцезнаходженням закладу освіти, за участю представника органу управління освітою вищого рівня</w:t>
            </w:r>
            <w:r w:rsidR="00466B4A" w:rsidRPr="00B913CF">
              <w:rPr>
                <w:rFonts w:ascii="Times New Roman" w:eastAsia="Calibri" w:hAnsi="Times New Roman" w:cs="Times New Roman"/>
              </w:rPr>
              <w:t>,</w:t>
            </w:r>
            <w:r w:rsidRPr="00B913CF">
              <w:rPr>
                <w:rFonts w:ascii="Times New Roman" w:eastAsia="Calibri" w:hAnsi="Times New Roman" w:cs="Times New Roman"/>
              </w:rPr>
              <w:t xml:space="preserve"> </w:t>
            </w:r>
            <w:r w:rsidR="00466B4A" w:rsidRPr="00B913CF">
              <w:rPr>
                <w:rFonts w:ascii="Times New Roman" w:eastAsia="Calibri" w:hAnsi="Times New Roman" w:cs="Times New Roman"/>
              </w:rPr>
              <w:t>якщо нещасний випадок стався із здобувачем (здобувачами) освіти закладу освіти</w:t>
            </w:r>
            <w:r w:rsidRPr="00B913CF">
              <w:rPr>
                <w:rFonts w:ascii="Times New Roman" w:eastAsia="Calibri" w:hAnsi="Times New Roman" w:cs="Times New Roman"/>
              </w:rPr>
              <w:t>, що належать до сфери управління Міністерства освіти і науки України;</w:t>
            </w:r>
          </w:p>
          <w:p w14:paraId="0F221588" w14:textId="77777777" w:rsidR="00266D99" w:rsidRPr="00B913CF" w:rsidRDefault="00266D99" w:rsidP="00266D99">
            <w:pPr>
              <w:ind w:firstLine="319"/>
              <w:jc w:val="both"/>
              <w:rPr>
                <w:rFonts w:ascii="Times New Roman" w:eastAsia="Calibri" w:hAnsi="Times New Roman" w:cs="Times New Roman"/>
              </w:rPr>
            </w:pPr>
            <w:r w:rsidRPr="00B913CF">
              <w:rPr>
                <w:rFonts w:ascii="Times New Roman" w:eastAsia="Calibri" w:hAnsi="Times New Roman" w:cs="Times New Roman"/>
              </w:rPr>
              <w:t>рішенням інших державних органів, до сфери управління яких належить заклад освіти;</w:t>
            </w:r>
          </w:p>
          <w:p w14:paraId="22C0736E" w14:textId="64399351" w:rsidR="00542948" w:rsidRPr="00B913CF" w:rsidRDefault="00266D99" w:rsidP="00466B4A">
            <w:pPr>
              <w:ind w:firstLine="319"/>
              <w:jc w:val="both"/>
              <w:rPr>
                <w:rFonts w:ascii="Times New Roman" w:hAnsi="Times New Roman" w:cs="Times New Roman"/>
                <w:b/>
              </w:rPr>
            </w:pPr>
            <w:r w:rsidRPr="00B913CF">
              <w:rPr>
                <w:rFonts w:ascii="Times New Roman" w:eastAsia="Calibri" w:hAnsi="Times New Roman" w:cs="Times New Roman"/>
              </w:rPr>
              <w:t xml:space="preserve">рішенням засновника (засновників) </w:t>
            </w:r>
            <w:r w:rsidR="0086676A" w:rsidRPr="00B913CF">
              <w:rPr>
                <w:rFonts w:ascii="Times New Roman" w:eastAsia="Calibri" w:hAnsi="Times New Roman" w:cs="Times New Roman"/>
              </w:rPr>
              <w:t xml:space="preserve">приватного </w:t>
            </w:r>
            <w:r w:rsidRPr="00B913CF">
              <w:rPr>
                <w:rFonts w:ascii="Times New Roman" w:eastAsia="Calibri" w:hAnsi="Times New Roman" w:cs="Times New Roman"/>
              </w:rPr>
              <w:t>закладу освіти.</w:t>
            </w:r>
          </w:p>
        </w:tc>
      </w:tr>
      <w:tr w:rsidR="00542948" w:rsidRPr="00B913CF" w14:paraId="078BCCBE" w14:textId="77777777" w:rsidTr="00EC3EFE">
        <w:tc>
          <w:tcPr>
            <w:tcW w:w="562" w:type="dxa"/>
          </w:tcPr>
          <w:p w14:paraId="580D9203" w14:textId="77777777" w:rsidR="00542948" w:rsidRPr="00B913CF" w:rsidRDefault="00542948" w:rsidP="00542948">
            <w:pPr>
              <w:pStyle w:val="a4"/>
              <w:numPr>
                <w:ilvl w:val="0"/>
                <w:numId w:val="1"/>
              </w:numPr>
              <w:ind w:left="0" w:right="-114" w:firstLine="0"/>
              <w:jc w:val="both"/>
              <w:rPr>
                <w:rFonts w:ascii="Times New Roman" w:hAnsi="Times New Roman" w:cs="Times New Roman"/>
              </w:rPr>
            </w:pPr>
          </w:p>
        </w:tc>
        <w:tc>
          <w:tcPr>
            <w:tcW w:w="3969" w:type="dxa"/>
          </w:tcPr>
          <w:p w14:paraId="0219FB22" w14:textId="77777777" w:rsidR="00542948" w:rsidRPr="00B913CF" w:rsidRDefault="00542948" w:rsidP="00542948">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5</w:t>
            </w:r>
          </w:p>
          <w:p w14:paraId="1BA7708F" w14:textId="591FBBF2" w:rsidR="00542948" w:rsidRPr="00B913CF" w:rsidRDefault="00542948" w:rsidP="00542948">
            <w:pPr>
              <w:ind w:firstLine="319"/>
              <w:jc w:val="both"/>
              <w:rPr>
                <w:rFonts w:ascii="Times New Roman" w:eastAsia="Calibri" w:hAnsi="Times New Roman" w:cs="Times New Roman"/>
              </w:rPr>
            </w:pPr>
            <w:r w:rsidRPr="00B913CF">
              <w:rPr>
                <w:rFonts w:ascii="Times New Roman" w:eastAsia="Calibri" w:hAnsi="Times New Roman" w:cs="Times New Roman"/>
              </w:rPr>
              <w:t xml:space="preserve">5. Спеціальне розслідування нещасного випадку з особливо тяжкими наслідками, під час якого загинуло 5 і більше осіб або травмовано 10 і більше осіб, проводиться комісією зі спеціального розслідування, призначеною </w:t>
            </w:r>
            <w:r w:rsidRPr="00B913CF">
              <w:rPr>
                <w:rFonts w:ascii="Times New Roman" w:eastAsia="Calibri" w:hAnsi="Times New Roman" w:cs="Times New Roman"/>
                <w:i/>
              </w:rPr>
              <w:t>наказом Міністерства освіти і науки України</w:t>
            </w:r>
            <w:r w:rsidRPr="00B913CF">
              <w:rPr>
                <w:rFonts w:ascii="Times New Roman" w:eastAsia="Calibri" w:hAnsi="Times New Roman" w:cs="Times New Roman"/>
              </w:rPr>
              <w:t>.</w:t>
            </w:r>
          </w:p>
        </w:tc>
        <w:tc>
          <w:tcPr>
            <w:tcW w:w="4536" w:type="dxa"/>
          </w:tcPr>
          <w:p w14:paraId="0D43AF26" w14:textId="77777777" w:rsidR="00542948" w:rsidRPr="00B913CF" w:rsidRDefault="00542948" w:rsidP="00542948">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5</w:t>
            </w:r>
          </w:p>
          <w:p w14:paraId="2489EFBF" w14:textId="77777777" w:rsidR="00542948" w:rsidRPr="00B913CF" w:rsidRDefault="00542948" w:rsidP="00542948">
            <w:pPr>
              <w:ind w:firstLine="319"/>
              <w:jc w:val="both"/>
              <w:rPr>
                <w:rFonts w:ascii="Times New Roman" w:eastAsia="Calibri" w:hAnsi="Times New Roman" w:cs="Times New Roman"/>
              </w:rPr>
            </w:pPr>
            <w:r w:rsidRPr="00B913CF">
              <w:rPr>
                <w:rFonts w:ascii="Times New Roman" w:eastAsia="Calibri" w:hAnsi="Times New Roman" w:cs="Times New Roman"/>
              </w:rPr>
              <w:t xml:space="preserve">5. Спеціальне розслідування нещасного випадку з особливо тяжкими наслідками, під час якого загинуло 5 і більше осіб або травмовано 10 і більше осіб, проводиться комісією зі спеціального розслідування, призначеною: </w:t>
            </w:r>
          </w:p>
          <w:p w14:paraId="0C0EC954" w14:textId="5666DA35" w:rsidR="00542948" w:rsidRPr="00B913CF" w:rsidRDefault="00542948" w:rsidP="00542948">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наказом Міністерства освіти і науки України, якщо нещасний випадок стався із </w:t>
            </w:r>
            <w:r w:rsidRPr="00B913CF">
              <w:rPr>
                <w:rFonts w:ascii="Times New Roman" w:eastAsia="Calibri" w:hAnsi="Times New Roman" w:cs="Times New Roman"/>
                <w:b/>
              </w:rPr>
              <w:lastRenderedPageBreak/>
              <w:t>здобувачами освіти заклад</w:t>
            </w:r>
            <w:r w:rsidR="00466B4A" w:rsidRPr="00B913CF">
              <w:rPr>
                <w:rFonts w:ascii="Times New Roman" w:eastAsia="Calibri" w:hAnsi="Times New Roman" w:cs="Times New Roman"/>
                <w:b/>
              </w:rPr>
              <w:t>у</w:t>
            </w:r>
            <w:r w:rsidRPr="00B913CF">
              <w:rPr>
                <w:rFonts w:ascii="Times New Roman" w:eastAsia="Calibri" w:hAnsi="Times New Roman" w:cs="Times New Roman"/>
                <w:b/>
              </w:rPr>
              <w:t xml:space="preserve"> освіти, що належить до сфери управління  Міністерства освіти і науки України; </w:t>
            </w:r>
          </w:p>
          <w:p w14:paraId="4D95516C" w14:textId="29350189" w:rsidR="00542948" w:rsidRPr="00B913CF" w:rsidRDefault="00542948" w:rsidP="00542948">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за рішенням іншого державного органу, до сфери управління якого належить заклад освіти; </w:t>
            </w:r>
          </w:p>
          <w:p w14:paraId="0195CDE8" w14:textId="671369E1" w:rsidR="00542948" w:rsidRPr="00B913CF" w:rsidRDefault="00542948" w:rsidP="00542948">
            <w:pPr>
              <w:ind w:firstLine="319"/>
              <w:jc w:val="both"/>
              <w:rPr>
                <w:rFonts w:ascii="Times New Roman" w:eastAsia="Calibri" w:hAnsi="Times New Roman" w:cs="Times New Roman"/>
              </w:rPr>
            </w:pPr>
            <w:r w:rsidRPr="00B913CF">
              <w:rPr>
                <w:rFonts w:ascii="Times New Roman" w:eastAsia="Calibri" w:hAnsi="Times New Roman" w:cs="Times New Roman"/>
                <w:b/>
              </w:rPr>
              <w:t xml:space="preserve">за рішенням засновника (засновників) </w:t>
            </w:r>
            <w:r w:rsidR="00CF1214" w:rsidRPr="00B913CF">
              <w:rPr>
                <w:rFonts w:ascii="Times New Roman" w:eastAsia="Calibri" w:hAnsi="Times New Roman" w:cs="Times New Roman"/>
                <w:b/>
              </w:rPr>
              <w:t xml:space="preserve">приватного </w:t>
            </w:r>
            <w:r w:rsidRPr="00B913CF">
              <w:rPr>
                <w:rFonts w:ascii="Times New Roman" w:eastAsia="Calibri" w:hAnsi="Times New Roman" w:cs="Times New Roman"/>
                <w:b/>
              </w:rPr>
              <w:t>закладу освіти.</w:t>
            </w:r>
          </w:p>
        </w:tc>
        <w:tc>
          <w:tcPr>
            <w:tcW w:w="2445" w:type="dxa"/>
          </w:tcPr>
          <w:p w14:paraId="6B08FA58" w14:textId="3E28C493" w:rsidR="00542948" w:rsidRPr="00B913CF" w:rsidRDefault="00542948" w:rsidP="00542948">
            <w:pPr>
              <w:jc w:val="center"/>
              <w:rPr>
                <w:rFonts w:ascii="Times New Roman" w:eastAsia="Calibri" w:hAnsi="Times New Roman" w:cs="Times New Roman"/>
              </w:rPr>
            </w:pPr>
            <w:r w:rsidRPr="00B913CF">
              <w:rPr>
                <w:rFonts w:ascii="Times New Roman" w:eastAsia="Calibri" w:hAnsi="Times New Roman" w:cs="Times New Roman"/>
              </w:rPr>
              <w:lastRenderedPageBreak/>
              <w:t>Інститут модернізації змісту освіти</w:t>
            </w:r>
          </w:p>
        </w:tc>
        <w:tc>
          <w:tcPr>
            <w:tcW w:w="4218" w:type="dxa"/>
          </w:tcPr>
          <w:p w14:paraId="24B85D06" w14:textId="77777777" w:rsidR="00542948" w:rsidRPr="00B913CF" w:rsidRDefault="00542948" w:rsidP="00542948">
            <w:pPr>
              <w:ind w:firstLine="319"/>
              <w:jc w:val="both"/>
              <w:rPr>
                <w:rFonts w:ascii="Times New Roman" w:eastAsia="Calibri" w:hAnsi="Times New Roman" w:cs="Times New Roman"/>
              </w:rPr>
            </w:pPr>
            <w:r w:rsidRPr="00B913CF">
              <w:rPr>
                <w:rFonts w:ascii="Times New Roman" w:hAnsi="Times New Roman" w:cs="Times New Roman"/>
                <w:b/>
              </w:rPr>
              <w:t>Враховано</w:t>
            </w:r>
            <w:r w:rsidRPr="00B913CF">
              <w:rPr>
                <w:rFonts w:ascii="Times New Roman" w:eastAsia="Calibri" w:hAnsi="Times New Roman" w:cs="Times New Roman"/>
              </w:rPr>
              <w:t xml:space="preserve"> </w:t>
            </w:r>
          </w:p>
          <w:p w14:paraId="15E41233" w14:textId="77777777" w:rsidR="00542948" w:rsidRPr="00B913CF" w:rsidRDefault="00542948" w:rsidP="00542948">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5</w:t>
            </w:r>
          </w:p>
          <w:p w14:paraId="699AFCAD" w14:textId="77777777" w:rsidR="00542948" w:rsidRPr="00B913CF" w:rsidRDefault="00542948" w:rsidP="00542948">
            <w:pPr>
              <w:ind w:firstLine="319"/>
              <w:jc w:val="both"/>
              <w:rPr>
                <w:rFonts w:ascii="Times New Roman" w:eastAsia="Calibri" w:hAnsi="Times New Roman" w:cs="Times New Roman"/>
              </w:rPr>
            </w:pPr>
            <w:r w:rsidRPr="00B913CF">
              <w:rPr>
                <w:rFonts w:ascii="Times New Roman" w:eastAsia="Calibri" w:hAnsi="Times New Roman" w:cs="Times New Roman"/>
              </w:rPr>
              <w:t xml:space="preserve">5. Спеціальне розслідування нещасного випадку з особливо тяжкими наслідками, під час якого загинуло 5 і більше осіб або травмовано 10 і більше осіб, проводиться комісією зі спеціального розслідування, призначеною: </w:t>
            </w:r>
          </w:p>
          <w:p w14:paraId="79DC63FE" w14:textId="77777777" w:rsidR="00542948" w:rsidRPr="00B913CF" w:rsidRDefault="00542948" w:rsidP="00542948">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наказом Міністерства освіти і науки України, якщо нещасний випадок стався із здобувачами освіти закладів освіти, що належить до сфери управління  Міністерства освіти і науки України; </w:t>
            </w:r>
          </w:p>
          <w:p w14:paraId="16F4FDBD" w14:textId="77777777" w:rsidR="00542948" w:rsidRPr="00B913CF" w:rsidRDefault="00542948" w:rsidP="00542948">
            <w:pPr>
              <w:ind w:firstLine="319"/>
              <w:jc w:val="both"/>
              <w:rPr>
                <w:rFonts w:ascii="Times New Roman" w:eastAsia="Calibri" w:hAnsi="Times New Roman" w:cs="Times New Roman"/>
              </w:rPr>
            </w:pPr>
            <w:r w:rsidRPr="00B913CF">
              <w:rPr>
                <w:rFonts w:ascii="Times New Roman" w:eastAsia="Calibri" w:hAnsi="Times New Roman" w:cs="Times New Roman"/>
              </w:rPr>
              <w:t xml:space="preserve">за рішенням іншого державного органу, до сфери управління якого належить заклад освіти; </w:t>
            </w:r>
          </w:p>
          <w:p w14:paraId="52790398" w14:textId="6ECE7ABE" w:rsidR="00542948" w:rsidRPr="00B913CF" w:rsidRDefault="00542948" w:rsidP="00542948">
            <w:pPr>
              <w:ind w:firstLine="319"/>
              <w:jc w:val="both"/>
              <w:rPr>
                <w:rFonts w:ascii="Times New Roman" w:hAnsi="Times New Roman" w:cs="Times New Roman"/>
                <w:b/>
              </w:rPr>
            </w:pPr>
            <w:r w:rsidRPr="00B913CF">
              <w:rPr>
                <w:rFonts w:ascii="Times New Roman" w:eastAsia="Calibri" w:hAnsi="Times New Roman" w:cs="Times New Roman"/>
              </w:rPr>
              <w:t xml:space="preserve">за рішенням засновника (засновників) </w:t>
            </w:r>
            <w:r w:rsidR="00CF1214" w:rsidRPr="00B913CF">
              <w:rPr>
                <w:rFonts w:ascii="Times New Roman" w:eastAsia="Calibri" w:hAnsi="Times New Roman" w:cs="Times New Roman"/>
              </w:rPr>
              <w:t xml:space="preserve">приватного </w:t>
            </w:r>
            <w:r w:rsidRPr="00B913CF">
              <w:rPr>
                <w:rFonts w:ascii="Times New Roman" w:eastAsia="Calibri" w:hAnsi="Times New Roman" w:cs="Times New Roman"/>
              </w:rPr>
              <w:t>закладу освіти.</w:t>
            </w:r>
          </w:p>
        </w:tc>
      </w:tr>
      <w:tr w:rsidR="007B1A6D" w:rsidRPr="00B913CF" w14:paraId="112EC259" w14:textId="77777777" w:rsidTr="0091662A">
        <w:tc>
          <w:tcPr>
            <w:tcW w:w="562" w:type="dxa"/>
          </w:tcPr>
          <w:p w14:paraId="21F5F27D"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73647249"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пункт 6 абзац другий </w:t>
            </w:r>
          </w:p>
          <w:p w14:paraId="6F81424B"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голова - керівник (заступник керівника) органу управління освітою за місцезнаходженням</w:t>
            </w:r>
            <w:r w:rsidRPr="00B913CF">
              <w:rPr>
                <w:rFonts w:ascii="Times New Roman" w:eastAsia="Calibri" w:hAnsi="Times New Roman" w:cs="Times New Roman"/>
                <w:i/>
              </w:rPr>
              <w:t xml:space="preserve"> закладу освіти</w:t>
            </w:r>
            <w:r w:rsidRPr="00B913CF">
              <w:rPr>
                <w:rFonts w:ascii="Times New Roman" w:eastAsia="Calibri" w:hAnsi="Times New Roman" w:cs="Times New Roman"/>
              </w:rPr>
              <w:t>;</w:t>
            </w:r>
          </w:p>
          <w:p w14:paraId="4CD9271D" w14:textId="77777777" w:rsidR="007B1A6D" w:rsidRPr="00B913CF" w:rsidRDefault="007B1A6D" w:rsidP="007B1A6D">
            <w:pPr>
              <w:ind w:firstLine="319"/>
              <w:jc w:val="both"/>
              <w:rPr>
                <w:rFonts w:ascii="Times New Roman" w:eastAsia="Calibri" w:hAnsi="Times New Roman" w:cs="Times New Roman"/>
              </w:rPr>
            </w:pPr>
          </w:p>
        </w:tc>
        <w:tc>
          <w:tcPr>
            <w:tcW w:w="4536" w:type="dxa"/>
          </w:tcPr>
          <w:p w14:paraId="21A2BA59"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пункт 6 абзац другий </w:t>
            </w:r>
          </w:p>
          <w:p w14:paraId="7AD3A70B" w14:textId="65E255FD" w:rsidR="007B1A6D" w:rsidRPr="00B913CF" w:rsidRDefault="007B1A6D" w:rsidP="007B1A6D">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голова - керівник (заступник керівника) органу управління освітою за місцезнаходженням </w:t>
            </w:r>
            <w:r w:rsidRPr="00B913CF">
              <w:rPr>
                <w:rFonts w:ascii="Times New Roman" w:eastAsia="Calibri" w:hAnsi="Times New Roman" w:cs="Times New Roman"/>
                <w:b/>
              </w:rPr>
              <w:t xml:space="preserve">закладу освіти, посадова особа за рішенням засновника (засновників) </w:t>
            </w:r>
            <w:r w:rsidR="00CF1214" w:rsidRPr="00B913CF">
              <w:rPr>
                <w:rFonts w:ascii="Times New Roman" w:eastAsia="Calibri" w:hAnsi="Times New Roman" w:cs="Times New Roman"/>
                <w:b/>
              </w:rPr>
              <w:t xml:space="preserve">приватного </w:t>
            </w:r>
            <w:r w:rsidRPr="00B913CF">
              <w:rPr>
                <w:rFonts w:ascii="Times New Roman" w:eastAsia="Calibri" w:hAnsi="Times New Roman" w:cs="Times New Roman"/>
                <w:b/>
              </w:rPr>
              <w:t>закладу освіти, іншого державного органу, до сфери управління якого належить заклад освіти;</w:t>
            </w:r>
          </w:p>
          <w:p w14:paraId="41BE64B8" w14:textId="77777777" w:rsidR="007B1A6D" w:rsidRPr="00B913CF" w:rsidRDefault="007B1A6D" w:rsidP="007B1A6D">
            <w:pPr>
              <w:ind w:firstLine="319"/>
              <w:jc w:val="both"/>
              <w:rPr>
                <w:rFonts w:ascii="Times New Roman" w:eastAsia="Calibri" w:hAnsi="Times New Roman" w:cs="Times New Roman"/>
              </w:rPr>
            </w:pPr>
          </w:p>
        </w:tc>
        <w:tc>
          <w:tcPr>
            <w:tcW w:w="2445" w:type="dxa"/>
          </w:tcPr>
          <w:p w14:paraId="402AB0E0" w14:textId="3CCAA885" w:rsidR="007B1A6D" w:rsidRPr="00B913CF" w:rsidRDefault="007B1A6D" w:rsidP="007B1A6D">
            <w:pPr>
              <w:jc w:val="center"/>
              <w:rPr>
                <w:rFonts w:ascii="Times New Roman" w:eastAsia="Calibri" w:hAnsi="Times New Roman" w:cs="Times New Roman"/>
              </w:rPr>
            </w:pPr>
            <w:r w:rsidRPr="00B913CF">
              <w:rPr>
                <w:rFonts w:ascii="Times New Roman" w:eastAsia="Calibri" w:hAnsi="Times New Roman" w:cs="Times New Roman"/>
              </w:rPr>
              <w:t>Інститут модернізації змісту освіти</w:t>
            </w:r>
          </w:p>
        </w:tc>
        <w:tc>
          <w:tcPr>
            <w:tcW w:w="4218" w:type="dxa"/>
          </w:tcPr>
          <w:p w14:paraId="65CC767D"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hAnsi="Times New Roman" w:cs="Times New Roman"/>
                <w:b/>
              </w:rPr>
              <w:t>Враховано</w:t>
            </w:r>
            <w:r w:rsidRPr="00B913CF">
              <w:rPr>
                <w:rFonts w:ascii="Times New Roman" w:eastAsia="Calibri" w:hAnsi="Times New Roman" w:cs="Times New Roman"/>
              </w:rPr>
              <w:t xml:space="preserve"> </w:t>
            </w:r>
          </w:p>
          <w:p w14:paraId="2EFE4687"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пункт 6 абзац другий </w:t>
            </w:r>
          </w:p>
          <w:p w14:paraId="6BE46B81" w14:textId="256D4293" w:rsidR="007B1A6D" w:rsidRPr="00B913CF" w:rsidRDefault="007B1A6D" w:rsidP="007B1A6D">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голова - керівник (заступник керівника) органу управління освітою за місцезнаходженням закладу освіти, посадова особа за рішенням засновника (засновників) </w:t>
            </w:r>
            <w:r w:rsidR="00CF1214" w:rsidRPr="00B913CF">
              <w:rPr>
                <w:rFonts w:ascii="Times New Roman" w:eastAsia="Calibri" w:hAnsi="Times New Roman" w:cs="Times New Roman"/>
              </w:rPr>
              <w:t xml:space="preserve">приватного </w:t>
            </w:r>
            <w:r w:rsidRPr="00B913CF">
              <w:rPr>
                <w:rFonts w:ascii="Times New Roman" w:eastAsia="Calibri" w:hAnsi="Times New Roman" w:cs="Times New Roman"/>
              </w:rPr>
              <w:t>закладу освіти, іншого державного органу, до сфери управління якого належить заклад освіти;</w:t>
            </w:r>
          </w:p>
          <w:p w14:paraId="40D04689" w14:textId="77777777" w:rsidR="007B1A6D" w:rsidRPr="00B913CF" w:rsidRDefault="007B1A6D" w:rsidP="007B1A6D">
            <w:pPr>
              <w:ind w:firstLine="319"/>
              <w:jc w:val="both"/>
              <w:rPr>
                <w:rFonts w:ascii="Times New Roman" w:hAnsi="Times New Roman" w:cs="Times New Roman"/>
                <w:b/>
              </w:rPr>
            </w:pPr>
          </w:p>
        </w:tc>
      </w:tr>
      <w:tr w:rsidR="007B1A6D" w:rsidRPr="00B913CF" w14:paraId="63C533F3" w14:textId="77777777" w:rsidTr="00EC3EFE">
        <w:tc>
          <w:tcPr>
            <w:tcW w:w="562" w:type="dxa"/>
          </w:tcPr>
          <w:p w14:paraId="495CE739"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0C1F60B5"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6</w:t>
            </w:r>
          </w:p>
          <w:p w14:paraId="2ACDC1EB"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6. До складу комісії зі спеціального розслідування групового нещасного випадку, нещасного випадку зі смертельним наслідком або випадку смерті здобувачів освіти під час освітнього процесу входять:</w:t>
            </w:r>
          </w:p>
          <w:p w14:paraId="329516C2"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голова - керівник (заступник керівника) органу управління освітою за місцезнаходженням закладу освіти;</w:t>
            </w:r>
          </w:p>
          <w:p w14:paraId="1C96E7C5"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члени:</w:t>
            </w:r>
          </w:p>
          <w:p w14:paraId="75654330" w14:textId="35C550F3"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w:t>
            </w:r>
          </w:p>
        </w:tc>
        <w:tc>
          <w:tcPr>
            <w:tcW w:w="4536" w:type="dxa"/>
          </w:tcPr>
          <w:p w14:paraId="48CF704A"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6 після абзацу третього додати</w:t>
            </w:r>
          </w:p>
          <w:p w14:paraId="5913976E" w14:textId="38F5A35D" w:rsidR="007B1A6D" w:rsidRPr="00B913CF" w:rsidRDefault="007B1A6D" w:rsidP="007B1A6D">
            <w:pPr>
              <w:ind w:firstLine="319"/>
              <w:jc w:val="both"/>
              <w:rPr>
                <w:rFonts w:ascii="Times New Roman" w:eastAsia="Calibri" w:hAnsi="Times New Roman" w:cs="Times New Roman"/>
                <w:b/>
              </w:rPr>
            </w:pPr>
            <w:r w:rsidRPr="00B913CF">
              <w:rPr>
                <w:rFonts w:ascii="Times New Roman" w:eastAsia="Calibri" w:hAnsi="Times New Roman" w:cs="Times New Roman"/>
                <w:b/>
              </w:rPr>
              <w:t>відповідальна особа з охорони праці та безпеки життєдіяльності органу управління освітою</w:t>
            </w:r>
            <w:r w:rsidRPr="00B913CF">
              <w:rPr>
                <w:rFonts w:ascii="Times New Roman" w:eastAsia="Calibri" w:hAnsi="Times New Roman" w:cs="Times New Roman"/>
              </w:rPr>
              <w:t xml:space="preserve"> </w:t>
            </w:r>
            <w:r w:rsidRPr="00B913CF">
              <w:rPr>
                <w:rFonts w:ascii="Times New Roman" w:eastAsia="Calibri" w:hAnsi="Times New Roman" w:cs="Times New Roman"/>
                <w:b/>
              </w:rPr>
              <w:t>за місцезнаходженням закладу освіти;</w:t>
            </w:r>
          </w:p>
        </w:tc>
        <w:tc>
          <w:tcPr>
            <w:tcW w:w="2445" w:type="dxa"/>
          </w:tcPr>
          <w:p w14:paraId="5FA53AEA" w14:textId="77777777" w:rsidR="007B1A6D" w:rsidRPr="00B913CF" w:rsidRDefault="007B1A6D" w:rsidP="007B1A6D">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виконавчого органу Київської міської ради (Київської міської державної адміністрації)</w:t>
            </w:r>
          </w:p>
        </w:tc>
        <w:tc>
          <w:tcPr>
            <w:tcW w:w="4218" w:type="dxa"/>
          </w:tcPr>
          <w:p w14:paraId="60D208AF" w14:textId="32B05EFD" w:rsidR="007B1A6D" w:rsidRPr="00B913CF" w:rsidRDefault="007B1A6D" w:rsidP="007B1A6D">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74A40E11"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6 після абзацу третього додати</w:t>
            </w:r>
          </w:p>
          <w:p w14:paraId="54BCA2FA" w14:textId="7A160CAE" w:rsidR="007B1A6D" w:rsidRPr="00B913CF" w:rsidRDefault="007B1A6D" w:rsidP="007B1A6D">
            <w:pPr>
              <w:ind w:firstLine="319"/>
              <w:jc w:val="both"/>
              <w:rPr>
                <w:rFonts w:ascii="Times New Roman" w:hAnsi="Times New Roman" w:cs="Times New Roman"/>
              </w:rPr>
            </w:pPr>
            <w:r w:rsidRPr="00B913CF">
              <w:rPr>
                <w:rFonts w:ascii="Times New Roman" w:eastAsia="Calibri" w:hAnsi="Times New Roman" w:cs="Times New Roman"/>
              </w:rPr>
              <w:t>відповідальна особа з охорони праці та безпеки життєдіяльності органу управління освітою</w:t>
            </w:r>
            <w:r w:rsidRPr="00B913CF">
              <w:rPr>
                <w:rFonts w:ascii="Times New Roman" w:hAnsi="Times New Roman"/>
                <w:sz w:val="28"/>
                <w:szCs w:val="28"/>
              </w:rPr>
              <w:t xml:space="preserve"> </w:t>
            </w:r>
            <w:r w:rsidRPr="00B913CF">
              <w:rPr>
                <w:rFonts w:ascii="Times New Roman" w:eastAsia="Calibri" w:hAnsi="Times New Roman" w:cs="Times New Roman"/>
              </w:rPr>
              <w:t>за місцезнаходженням закладу освіти;</w:t>
            </w:r>
          </w:p>
        </w:tc>
      </w:tr>
      <w:tr w:rsidR="007B1A6D" w:rsidRPr="00B913CF" w14:paraId="0DE5EDB0" w14:textId="77777777" w:rsidTr="00EC3EFE">
        <w:tc>
          <w:tcPr>
            <w:tcW w:w="562" w:type="dxa"/>
          </w:tcPr>
          <w:p w14:paraId="7EB1FD24"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4EA054E4" w14:textId="32E93D4D"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7</w:t>
            </w:r>
          </w:p>
          <w:p w14:paraId="0D495254" w14:textId="0DC22B08"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7. Члени комісії зі спеціального розслідування повинні зустрітися з потерпілими або членами їх сімей, розглянути </w:t>
            </w:r>
            <w:r w:rsidRPr="00B913CF">
              <w:rPr>
                <w:rFonts w:ascii="Times New Roman" w:eastAsia="Calibri" w:hAnsi="Times New Roman" w:cs="Times New Roman"/>
                <w:i/>
              </w:rPr>
              <w:t>і вирішити на місці соціальні питання або</w:t>
            </w:r>
            <w:r w:rsidRPr="00B913CF">
              <w:rPr>
                <w:rFonts w:ascii="Times New Roman" w:eastAsia="Calibri" w:hAnsi="Times New Roman" w:cs="Times New Roman"/>
              </w:rPr>
              <w:t xml:space="preserve"> </w:t>
            </w:r>
            <w:proofErr w:type="spellStart"/>
            <w:r w:rsidRPr="00B913CF">
              <w:rPr>
                <w:rFonts w:ascii="Times New Roman" w:eastAsia="Calibri" w:hAnsi="Times New Roman" w:cs="Times New Roman"/>
                <w:i/>
              </w:rPr>
              <w:t>внести</w:t>
            </w:r>
            <w:proofErr w:type="spellEnd"/>
            <w:r w:rsidRPr="00B913CF">
              <w:rPr>
                <w:rFonts w:ascii="Times New Roman" w:eastAsia="Calibri" w:hAnsi="Times New Roman" w:cs="Times New Roman"/>
              </w:rPr>
              <w:t xml:space="preserve"> пропозиції про їх вирішення відповідним органам, а також дати роз’яснення потерпілим (їх сім’ям) щодо їх прав відповідно до законодавства.</w:t>
            </w:r>
          </w:p>
        </w:tc>
        <w:tc>
          <w:tcPr>
            <w:tcW w:w="4536" w:type="dxa"/>
          </w:tcPr>
          <w:p w14:paraId="733CA492"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7</w:t>
            </w:r>
          </w:p>
          <w:p w14:paraId="50E82AEB" w14:textId="18FB4FB4"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7. Члени комісії зі спеціального розслідування повинні зустрітися з потерпілими або членами їх сімей, </w:t>
            </w:r>
            <w:r w:rsidRPr="00B913CF">
              <w:rPr>
                <w:rFonts w:ascii="Times New Roman" w:eastAsia="Calibri" w:hAnsi="Times New Roman" w:cs="Times New Roman"/>
                <w:b/>
              </w:rPr>
              <w:t xml:space="preserve">розглянути на місці соціальні питання та </w:t>
            </w:r>
            <w:proofErr w:type="spellStart"/>
            <w:r w:rsidRPr="00B913CF">
              <w:rPr>
                <w:rFonts w:ascii="Times New Roman" w:eastAsia="Calibri" w:hAnsi="Times New Roman" w:cs="Times New Roman"/>
                <w:b/>
              </w:rPr>
              <w:t>внести</w:t>
            </w:r>
            <w:proofErr w:type="spellEnd"/>
            <w:r w:rsidRPr="00B913CF">
              <w:rPr>
                <w:rFonts w:ascii="Times New Roman" w:eastAsia="Calibri" w:hAnsi="Times New Roman" w:cs="Times New Roman"/>
              </w:rPr>
              <w:t xml:space="preserve"> пропозиції про їх вирішення відповідним органам, а також дати роз’яснення потерпілим (їх сім’ям) щодо їх прав відповідно до законодавства.</w:t>
            </w:r>
          </w:p>
        </w:tc>
        <w:tc>
          <w:tcPr>
            <w:tcW w:w="2445" w:type="dxa"/>
          </w:tcPr>
          <w:p w14:paraId="75C3615E" w14:textId="339F9ED2" w:rsidR="007B1A6D" w:rsidRPr="00B913CF" w:rsidRDefault="007B1A6D" w:rsidP="007B1A6D">
            <w:pPr>
              <w:jc w:val="center"/>
              <w:rPr>
                <w:rFonts w:ascii="Times New Roman" w:eastAsia="Calibri" w:hAnsi="Times New Roman" w:cs="Times New Roman"/>
              </w:rPr>
            </w:pPr>
            <w:r w:rsidRPr="00B913CF">
              <w:rPr>
                <w:rFonts w:ascii="Times New Roman" w:eastAsia="Calibri" w:hAnsi="Times New Roman" w:cs="Times New Roman"/>
              </w:rPr>
              <w:t>Директорат вищої освіти та освіти дорослих</w:t>
            </w:r>
          </w:p>
        </w:tc>
        <w:tc>
          <w:tcPr>
            <w:tcW w:w="4218" w:type="dxa"/>
          </w:tcPr>
          <w:p w14:paraId="42E94940" w14:textId="77777777" w:rsidR="007B1A6D" w:rsidRPr="00B913CF" w:rsidRDefault="007B1A6D" w:rsidP="007B1A6D">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0446F459"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7</w:t>
            </w:r>
          </w:p>
          <w:p w14:paraId="637B57D8" w14:textId="3118ADF5" w:rsidR="007B1A6D" w:rsidRPr="00B913CF" w:rsidRDefault="007B1A6D" w:rsidP="007B1A6D">
            <w:pPr>
              <w:ind w:firstLine="319"/>
              <w:jc w:val="both"/>
              <w:rPr>
                <w:rFonts w:ascii="Times New Roman" w:hAnsi="Times New Roman" w:cs="Times New Roman"/>
                <w:b/>
              </w:rPr>
            </w:pPr>
            <w:r w:rsidRPr="00B913CF">
              <w:rPr>
                <w:rFonts w:ascii="Times New Roman" w:eastAsia="Calibri" w:hAnsi="Times New Roman" w:cs="Times New Roman"/>
              </w:rPr>
              <w:t xml:space="preserve">7. Члени комісії зі спеціального розслідування повинні зустрітися з потерпілими або членами їх сімей, розглянути на місці соціальні питання та </w:t>
            </w:r>
            <w:proofErr w:type="spellStart"/>
            <w:r w:rsidRPr="00B913CF">
              <w:rPr>
                <w:rFonts w:ascii="Times New Roman" w:eastAsia="Calibri" w:hAnsi="Times New Roman" w:cs="Times New Roman"/>
              </w:rPr>
              <w:t>внести</w:t>
            </w:r>
            <w:proofErr w:type="spellEnd"/>
            <w:r w:rsidRPr="00B913CF">
              <w:rPr>
                <w:rFonts w:ascii="Times New Roman" w:eastAsia="Calibri" w:hAnsi="Times New Roman" w:cs="Times New Roman"/>
              </w:rPr>
              <w:t xml:space="preserve"> пропозиції про їх вирішення відповідним органам, а також дати роз’яснення потерпілим (їх сім’ям) щодо їх прав відповідно до законодавства.</w:t>
            </w:r>
          </w:p>
        </w:tc>
      </w:tr>
      <w:tr w:rsidR="007B1A6D" w:rsidRPr="00B913CF" w14:paraId="4E9AED5C" w14:textId="77777777" w:rsidTr="00EC3EFE">
        <w:tc>
          <w:tcPr>
            <w:tcW w:w="562" w:type="dxa"/>
          </w:tcPr>
          <w:p w14:paraId="1F66D708"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47541B02"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8</w:t>
            </w:r>
          </w:p>
          <w:p w14:paraId="009CF20C"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8. Комісія зі спеціального розслідування протягом </w:t>
            </w:r>
            <w:r w:rsidRPr="00B913CF">
              <w:rPr>
                <w:rFonts w:ascii="Times New Roman" w:eastAsia="Calibri" w:hAnsi="Times New Roman" w:cs="Times New Roman"/>
                <w:i/>
              </w:rPr>
              <w:t>10 робочих днів</w:t>
            </w:r>
            <w:r w:rsidRPr="00B913CF">
              <w:rPr>
                <w:rFonts w:ascii="Times New Roman" w:eastAsia="Calibri" w:hAnsi="Times New Roman" w:cs="Times New Roman"/>
              </w:rPr>
              <w:t xml:space="preserve"> з дня її утворення розслідує нещасний випадок i складає акт спеціального розслідування групового нещасного випадку (нещасного випадку із смертельним наслідком, нещасного випадку, що спричинив тяжкі наслідки,  випадку смерті під час освітнього процесу) (далі – акт спеціального розслідування) згідно з </w:t>
            </w:r>
            <w:r w:rsidRPr="00B913CF">
              <w:rPr>
                <w:rFonts w:ascii="Times New Roman" w:hAnsi="Times New Roman"/>
                <w:i/>
              </w:rPr>
              <w:t>додатком 6</w:t>
            </w:r>
            <w:r w:rsidRPr="00B913CF">
              <w:rPr>
                <w:rFonts w:ascii="Times New Roman" w:eastAsia="Calibri" w:hAnsi="Times New Roman" w:cs="Times New Roman"/>
              </w:rPr>
              <w:t xml:space="preserve"> до цього Положення, оформляє інші необхідна документи i матеріали, перелік яких наведено в пункті 11 цього розділу. За потреби строк розслідування може бути продовжений органом управління освітою, який утворив комісію зі спеціального розслідування, але не більш як на 30 календарних днів.</w:t>
            </w:r>
          </w:p>
        </w:tc>
        <w:tc>
          <w:tcPr>
            <w:tcW w:w="4536" w:type="dxa"/>
          </w:tcPr>
          <w:p w14:paraId="1FFE736E"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8</w:t>
            </w:r>
          </w:p>
          <w:p w14:paraId="7F9EF7DC" w14:textId="78190BAE"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8. Комісія зі спеціального розслідування протягом </w:t>
            </w:r>
            <w:r w:rsidRPr="00B913CF">
              <w:rPr>
                <w:rFonts w:ascii="Times New Roman" w:eastAsia="Calibri" w:hAnsi="Times New Roman" w:cs="Times New Roman"/>
                <w:b/>
              </w:rPr>
              <w:t>15 робочих днів</w:t>
            </w:r>
            <w:r w:rsidRPr="00B913CF">
              <w:rPr>
                <w:rFonts w:ascii="Times New Roman" w:eastAsia="Calibri" w:hAnsi="Times New Roman" w:cs="Times New Roman"/>
              </w:rPr>
              <w:t xml:space="preserve"> з дня її утворення розслідує нещасний випадок i складає акт спеціального розслідування групового нещасного випадку (нещасного випадку із смертельним наслідком, нещасного випадку, що спричинив тяжкі наслідки, випадку смерті під час освітнього процесу) (далі – акт спеціального розслідування) згідно з </w:t>
            </w:r>
            <w:r w:rsidRPr="00B913CF">
              <w:rPr>
                <w:rFonts w:ascii="Times New Roman" w:hAnsi="Times New Roman"/>
                <w:b/>
              </w:rPr>
              <w:t xml:space="preserve">додатком </w:t>
            </w:r>
            <w:r w:rsidRPr="00B913CF">
              <w:rPr>
                <w:rFonts w:ascii="Times New Roman" w:eastAsia="Calibri" w:hAnsi="Times New Roman" w:cs="Times New Roman"/>
                <w:b/>
              </w:rPr>
              <w:t>8</w:t>
            </w:r>
            <w:r w:rsidRPr="00B913CF">
              <w:rPr>
                <w:rFonts w:ascii="Times New Roman" w:eastAsia="Calibri" w:hAnsi="Times New Roman" w:cs="Times New Roman"/>
              </w:rPr>
              <w:t xml:space="preserve"> до цього Положення, оформляє інші необхідна документи i матеріали, перелік яких наведено в пункті 11 цього розділу. За потреби строк розслідування може бути продовжений органом управління освітою, який утворив комісію зі спеціального розслідування, але не більш як на 30 календарних днів.</w:t>
            </w:r>
          </w:p>
        </w:tc>
        <w:tc>
          <w:tcPr>
            <w:tcW w:w="2445" w:type="dxa"/>
          </w:tcPr>
          <w:p w14:paraId="1097A168" w14:textId="77777777" w:rsidR="007B1A6D" w:rsidRPr="00B913CF" w:rsidRDefault="007B1A6D" w:rsidP="007B1A6D">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Київської міської державної адміністрації</w:t>
            </w:r>
          </w:p>
        </w:tc>
        <w:tc>
          <w:tcPr>
            <w:tcW w:w="4218" w:type="dxa"/>
          </w:tcPr>
          <w:p w14:paraId="2417D2FF" w14:textId="487C530A" w:rsidR="007B1A6D" w:rsidRPr="00B913CF" w:rsidRDefault="007B1A6D" w:rsidP="007B1A6D">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41064DAA"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8</w:t>
            </w:r>
          </w:p>
          <w:p w14:paraId="29DE421C" w14:textId="4A2F679E" w:rsidR="007B1A6D" w:rsidRPr="00B913CF" w:rsidRDefault="007B1A6D" w:rsidP="007B1A6D">
            <w:pPr>
              <w:ind w:firstLine="319"/>
              <w:jc w:val="both"/>
              <w:rPr>
                <w:rFonts w:ascii="Times New Roman" w:hAnsi="Times New Roman" w:cs="Times New Roman"/>
              </w:rPr>
            </w:pPr>
            <w:r w:rsidRPr="00B913CF">
              <w:rPr>
                <w:rFonts w:ascii="Times New Roman" w:eastAsia="Calibri" w:hAnsi="Times New Roman" w:cs="Times New Roman"/>
              </w:rPr>
              <w:t>8. Комісія зі спеціального розслідування протягом 15 робочих днів з дня її утворення розслідує нещасний випадок i складає акт спеціального розслідування групового нещасного випадку (нещасного випадку із смертельним наслідком, нещасного випадку, що спричинив тяжкі наслідки, випадку смерті під час освітнього процесу) (далі – акт спеціального розслідування) згідно з додатком 8 до цього Положення, оформляє інші необхідна документи i матеріали, перелік яких наведено в пункті 11 цього розділу. За потреби строк розслідування може бути продовжений органом управління освітою, який утворив комісію зі спеціального розслідування, але не більш як на 30 календарних днів.</w:t>
            </w:r>
          </w:p>
        </w:tc>
      </w:tr>
      <w:tr w:rsidR="007B1A6D" w:rsidRPr="00B913CF" w14:paraId="16B8380D" w14:textId="77777777" w:rsidTr="00EC3EFE">
        <w:tc>
          <w:tcPr>
            <w:tcW w:w="562" w:type="dxa"/>
          </w:tcPr>
          <w:p w14:paraId="2890BD50"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53BB6633"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8</w:t>
            </w:r>
          </w:p>
          <w:p w14:paraId="574C9EF3"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норма відсутня</w:t>
            </w:r>
          </w:p>
        </w:tc>
        <w:tc>
          <w:tcPr>
            <w:tcW w:w="4536" w:type="dxa"/>
          </w:tcPr>
          <w:p w14:paraId="317AA3C0"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8 додати новий абзац</w:t>
            </w:r>
          </w:p>
          <w:p w14:paraId="48E8BD90"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У разі незгоди зі змістом зазначеного акта член комісії письмово викладає свою думку, яка додається до акта і є його невід’ємною частиною, про що робиться запис в акті спеціального розслідування.</w:t>
            </w:r>
          </w:p>
        </w:tc>
        <w:tc>
          <w:tcPr>
            <w:tcW w:w="2445" w:type="dxa"/>
          </w:tcPr>
          <w:p w14:paraId="23BD1BB9" w14:textId="77777777" w:rsidR="007B1A6D" w:rsidRPr="00B913CF" w:rsidRDefault="007B1A6D" w:rsidP="007B1A6D">
            <w:pPr>
              <w:jc w:val="center"/>
              <w:rPr>
                <w:rFonts w:ascii="Times New Roman" w:eastAsia="Calibri" w:hAnsi="Times New Roman" w:cs="Times New Roman"/>
              </w:rPr>
            </w:pPr>
            <w:r w:rsidRPr="00B913CF">
              <w:rPr>
                <w:rFonts w:ascii="Times New Roman" w:hAnsi="Times New Roman" w:cs="Times New Roman"/>
                <w:color w:val="000000"/>
              </w:rPr>
              <w:lastRenderedPageBreak/>
              <w:t xml:space="preserve">Львівський національний </w:t>
            </w:r>
            <w:r w:rsidRPr="00B913CF">
              <w:rPr>
                <w:rFonts w:ascii="Times New Roman" w:hAnsi="Times New Roman" w:cs="Times New Roman"/>
                <w:color w:val="000000"/>
              </w:rPr>
              <w:lastRenderedPageBreak/>
              <w:t>університет імені Івана Франка</w:t>
            </w:r>
          </w:p>
        </w:tc>
        <w:tc>
          <w:tcPr>
            <w:tcW w:w="4218" w:type="dxa"/>
          </w:tcPr>
          <w:p w14:paraId="28DD5CF4" w14:textId="77777777" w:rsidR="007B1A6D" w:rsidRPr="00B913CF" w:rsidRDefault="007B1A6D" w:rsidP="007B1A6D">
            <w:pPr>
              <w:ind w:firstLine="319"/>
              <w:jc w:val="both"/>
              <w:rPr>
                <w:rFonts w:ascii="Times New Roman" w:hAnsi="Times New Roman" w:cs="Times New Roman"/>
              </w:rPr>
            </w:pPr>
            <w:r w:rsidRPr="00B913CF">
              <w:rPr>
                <w:rFonts w:ascii="Times New Roman" w:hAnsi="Times New Roman" w:cs="Times New Roman"/>
                <w:b/>
              </w:rPr>
              <w:lastRenderedPageBreak/>
              <w:t xml:space="preserve">Не враховано </w:t>
            </w:r>
            <w:r w:rsidRPr="00B913CF">
              <w:rPr>
                <w:rFonts w:ascii="Times New Roman" w:hAnsi="Times New Roman" w:cs="Times New Roman"/>
              </w:rPr>
              <w:t>(підстави)</w:t>
            </w:r>
          </w:p>
          <w:p w14:paraId="4F43C0D3" w14:textId="77777777" w:rsidR="007B1A6D" w:rsidRPr="00B913CF" w:rsidRDefault="007B1A6D" w:rsidP="007B1A6D">
            <w:pPr>
              <w:ind w:firstLine="319"/>
              <w:jc w:val="both"/>
              <w:rPr>
                <w:rFonts w:ascii="Times New Roman" w:hAnsi="Times New Roman" w:cs="Times New Roman"/>
              </w:rPr>
            </w:pPr>
            <w:r w:rsidRPr="00B913CF">
              <w:rPr>
                <w:rFonts w:ascii="Times New Roman" w:hAnsi="Times New Roman" w:cs="Times New Roman"/>
              </w:rPr>
              <w:t>Визначено в розділі ІІ пункт 9.</w:t>
            </w:r>
          </w:p>
          <w:p w14:paraId="754943BA" w14:textId="77777777" w:rsidR="007B1A6D" w:rsidRPr="00B913CF" w:rsidRDefault="007B1A6D" w:rsidP="007B1A6D">
            <w:pPr>
              <w:ind w:firstLine="319"/>
              <w:jc w:val="both"/>
              <w:rPr>
                <w:rFonts w:ascii="Times New Roman" w:hAnsi="Times New Roman" w:cs="Times New Roman"/>
              </w:rPr>
            </w:pPr>
            <w:r w:rsidRPr="00B913CF">
              <w:rPr>
                <w:rFonts w:ascii="Times New Roman" w:hAnsi="Times New Roman" w:cs="Times New Roman"/>
              </w:rPr>
              <w:lastRenderedPageBreak/>
              <w:t xml:space="preserve">У разі не згоди зі змістом акту </w:t>
            </w:r>
            <w:r w:rsidRPr="00B913CF">
              <w:rPr>
                <w:rFonts w:ascii="Times New Roman" w:eastAsia="Calibri" w:hAnsi="Times New Roman" w:cs="Times New Roman"/>
              </w:rPr>
              <w:t>Н-Н на кожного потерпілого член комісії має право письмово викладати свою думку</w:t>
            </w:r>
            <w:r w:rsidRPr="00B913CF">
              <w:rPr>
                <w:rFonts w:ascii="Times New Roman" w:hAnsi="Times New Roman" w:cs="Times New Roman"/>
              </w:rPr>
              <w:t xml:space="preserve"> і додавати до акта Н-Н</w:t>
            </w:r>
            <w:r w:rsidRPr="00B913CF">
              <w:rPr>
                <w:rFonts w:ascii="Times New Roman" w:eastAsia="Calibri" w:hAnsi="Times New Roman" w:cs="Times New Roman"/>
              </w:rPr>
              <w:t>, яка є його невід’ємною частиною, про що робиться запис в акті Н-Н.</w:t>
            </w:r>
          </w:p>
        </w:tc>
      </w:tr>
      <w:tr w:rsidR="007B1A6D" w:rsidRPr="00B913CF" w14:paraId="2907A773" w14:textId="77777777" w:rsidTr="00EC3EFE">
        <w:tc>
          <w:tcPr>
            <w:tcW w:w="562" w:type="dxa"/>
          </w:tcPr>
          <w:p w14:paraId="344AF967"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3B4EC47A"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9</w:t>
            </w:r>
          </w:p>
          <w:p w14:paraId="57D450EA"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9. Акт спеціального розслідування </w:t>
            </w:r>
            <w:r w:rsidRPr="00B913CF">
              <w:rPr>
                <w:rFonts w:ascii="Times New Roman" w:eastAsia="Calibri" w:hAnsi="Times New Roman" w:cs="Times New Roman"/>
                <w:i/>
              </w:rPr>
              <w:t>затверджується</w:t>
            </w:r>
            <w:r w:rsidRPr="00B913CF">
              <w:rPr>
                <w:rFonts w:ascii="Times New Roman" w:eastAsia="Calibri" w:hAnsi="Times New Roman" w:cs="Times New Roman"/>
              </w:rPr>
              <w:t xml:space="preserve"> керівником органу управління освітою, який призначив комісію зі спеціального розслідування нещасного випадку.</w:t>
            </w:r>
          </w:p>
        </w:tc>
        <w:tc>
          <w:tcPr>
            <w:tcW w:w="4536" w:type="dxa"/>
          </w:tcPr>
          <w:p w14:paraId="0730FD9F"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9</w:t>
            </w:r>
          </w:p>
          <w:p w14:paraId="7D7E83B7"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9. Акт спеціального розслідування </w:t>
            </w:r>
            <w:r w:rsidRPr="00B913CF">
              <w:rPr>
                <w:rFonts w:ascii="Times New Roman" w:eastAsia="Calibri" w:hAnsi="Times New Roman" w:cs="Times New Roman"/>
                <w:b/>
              </w:rPr>
              <w:t>протягом одного робочого дня розглядається та затверджується</w:t>
            </w:r>
            <w:r w:rsidRPr="00B913CF">
              <w:rPr>
                <w:rFonts w:ascii="Times New Roman" w:eastAsia="Calibri" w:hAnsi="Times New Roman" w:cs="Times New Roman"/>
              </w:rPr>
              <w:t xml:space="preserve"> керівником органу управління освітою, який призначив комісію зі спеціального розслідування нещасного випадку.</w:t>
            </w:r>
          </w:p>
        </w:tc>
        <w:tc>
          <w:tcPr>
            <w:tcW w:w="2445" w:type="dxa"/>
          </w:tcPr>
          <w:p w14:paraId="79900434" w14:textId="77777777" w:rsidR="007B1A6D" w:rsidRPr="00B913CF" w:rsidRDefault="007B1A6D" w:rsidP="007B1A6D">
            <w:pPr>
              <w:jc w:val="center"/>
              <w:rPr>
                <w:rFonts w:ascii="Times New Roman" w:eastAsia="Calibri" w:hAnsi="Times New Roman" w:cs="Times New Roman"/>
              </w:rPr>
            </w:pPr>
            <w:r w:rsidRPr="00B913CF">
              <w:rPr>
                <w:rFonts w:ascii="Times New Roman" w:eastAsia="Calibri" w:hAnsi="Times New Roman" w:cs="Times New Roman"/>
              </w:rPr>
              <w:t>Глухівський національний педагогічний університет імені Олександра Довженка</w:t>
            </w:r>
          </w:p>
        </w:tc>
        <w:tc>
          <w:tcPr>
            <w:tcW w:w="4218" w:type="dxa"/>
          </w:tcPr>
          <w:p w14:paraId="24FE417E" w14:textId="31020D09" w:rsidR="007B1A6D" w:rsidRPr="00B913CF" w:rsidRDefault="007B1A6D" w:rsidP="007B1A6D">
            <w:pPr>
              <w:ind w:firstLine="319"/>
              <w:jc w:val="both"/>
              <w:rPr>
                <w:rFonts w:ascii="Times New Roman" w:eastAsia="Calibri" w:hAnsi="Times New Roman" w:cs="Times New Roman"/>
              </w:rPr>
            </w:pPr>
            <w:r w:rsidRPr="00B913CF">
              <w:rPr>
                <w:rFonts w:ascii="Times New Roman" w:hAnsi="Times New Roman" w:cs="Times New Roman"/>
                <w:b/>
              </w:rPr>
              <w:t>Враховано частково</w:t>
            </w:r>
            <w:r w:rsidRPr="00B913CF">
              <w:rPr>
                <w:rFonts w:ascii="Times New Roman" w:eastAsia="Calibri" w:hAnsi="Times New Roman" w:cs="Times New Roman"/>
              </w:rPr>
              <w:t xml:space="preserve"> </w:t>
            </w:r>
          </w:p>
          <w:p w14:paraId="49234954"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9</w:t>
            </w:r>
          </w:p>
          <w:p w14:paraId="69C0EB16" w14:textId="77777777" w:rsidR="007B1A6D" w:rsidRPr="00B913CF" w:rsidRDefault="007B1A6D" w:rsidP="007B1A6D">
            <w:pPr>
              <w:ind w:firstLine="319"/>
              <w:jc w:val="both"/>
              <w:rPr>
                <w:rFonts w:ascii="Times New Roman" w:hAnsi="Times New Roman" w:cs="Times New Roman"/>
                <w:b/>
              </w:rPr>
            </w:pPr>
            <w:r w:rsidRPr="00B913CF">
              <w:rPr>
                <w:rFonts w:ascii="Times New Roman" w:eastAsia="Calibri" w:hAnsi="Times New Roman" w:cs="Times New Roman"/>
              </w:rPr>
              <w:t>9. Акт спеціального розслідування протягом трьох робочих днів розглядається та затверджується керівником органу управління освітою, який призначив комісію зі спеціального розслідування нещасного випадку.</w:t>
            </w:r>
          </w:p>
        </w:tc>
      </w:tr>
      <w:tr w:rsidR="007B1A6D" w:rsidRPr="00B913CF" w14:paraId="3146C305" w14:textId="77777777" w:rsidTr="008128C1">
        <w:tc>
          <w:tcPr>
            <w:tcW w:w="562" w:type="dxa"/>
          </w:tcPr>
          <w:p w14:paraId="36BAD94D"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392F404E"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11 другий</w:t>
            </w:r>
          </w:p>
          <w:p w14:paraId="64C2C84D"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копія наказу </w:t>
            </w:r>
            <w:r w:rsidRPr="00B913CF">
              <w:rPr>
                <w:rFonts w:ascii="Times New Roman" w:eastAsia="Calibri" w:hAnsi="Times New Roman" w:cs="Times New Roman"/>
                <w:i/>
              </w:rPr>
              <w:t>засновника (засновників) закладу освіти,</w:t>
            </w:r>
            <w:r w:rsidRPr="00B913CF">
              <w:rPr>
                <w:rFonts w:ascii="Times New Roman" w:eastAsia="Calibri" w:hAnsi="Times New Roman" w:cs="Times New Roman"/>
              </w:rPr>
              <w:t xml:space="preserve"> органу управління освітою, </w:t>
            </w:r>
            <w:r w:rsidRPr="00B913CF">
              <w:rPr>
                <w:rFonts w:ascii="Times New Roman" w:eastAsia="Calibri" w:hAnsi="Times New Roman" w:cs="Times New Roman"/>
                <w:i/>
              </w:rPr>
              <w:t>до сфери управління якого належить заклад освіти</w:t>
            </w:r>
            <w:r w:rsidRPr="00B913CF">
              <w:rPr>
                <w:rFonts w:ascii="Times New Roman" w:eastAsia="Calibri" w:hAnsi="Times New Roman" w:cs="Times New Roman"/>
              </w:rPr>
              <w:t>, про призначення спеціального розслідування нещасного випадку;</w:t>
            </w:r>
          </w:p>
        </w:tc>
        <w:tc>
          <w:tcPr>
            <w:tcW w:w="4536" w:type="dxa"/>
          </w:tcPr>
          <w:p w14:paraId="1F8B1541"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11 другий</w:t>
            </w:r>
          </w:p>
          <w:p w14:paraId="35BB2BF1" w14:textId="5BF6BDF2"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копія наказу </w:t>
            </w:r>
            <w:r w:rsidRPr="00B913CF">
              <w:rPr>
                <w:rFonts w:ascii="Times New Roman" w:eastAsia="Calibri" w:hAnsi="Times New Roman" w:cs="Times New Roman"/>
                <w:b/>
              </w:rPr>
              <w:t>органу управління освітою за місцем знаходження закладу освіти,</w:t>
            </w:r>
            <w:r w:rsidRPr="00B913CF">
              <w:rPr>
                <w:rFonts w:ascii="Times New Roman" w:eastAsia="Calibri" w:hAnsi="Times New Roman" w:cs="Times New Roman"/>
              </w:rPr>
              <w:t xml:space="preserve"> про призначення спеціального розслідування нещасного випадку;</w:t>
            </w:r>
          </w:p>
        </w:tc>
        <w:tc>
          <w:tcPr>
            <w:tcW w:w="2445" w:type="dxa"/>
          </w:tcPr>
          <w:p w14:paraId="68918168" w14:textId="77777777" w:rsidR="007B1A6D" w:rsidRPr="00B913CF" w:rsidRDefault="007B1A6D" w:rsidP="007B1A6D">
            <w:pPr>
              <w:jc w:val="center"/>
              <w:rPr>
                <w:rFonts w:ascii="Times New Roman" w:eastAsia="Calibri" w:hAnsi="Times New Roman" w:cs="Times New Roman"/>
              </w:rPr>
            </w:pPr>
            <w:r w:rsidRPr="00B913CF">
              <w:rPr>
                <w:rFonts w:ascii="Times New Roman" w:eastAsia="Calibri" w:hAnsi="Times New Roman" w:cs="Times New Roman"/>
              </w:rPr>
              <w:t>Сектор мобілізаційної роботи, цивільного захисту та безпеки життєдіяльності</w:t>
            </w:r>
          </w:p>
        </w:tc>
        <w:tc>
          <w:tcPr>
            <w:tcW w:w="4218" w:type="dxa"/>
          </w:tcPr>
          <w:p w14:paraId="311E7036" w14:textId="77777777" w:rsidR="007B1A6D" w:rsidRPr="00B913CF" w:rsidRDefault="007B1A6D" w:rsidP="007B1A6D">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77C3A400"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11 другий</w:t>
            </w:r>
          </w:p>
          <w:p w14:paraId="277792C8" w14:textId="03251E52" w:rsidR="007B1A6D" w:rsidRPr="00B913CF" w:rsidRDefault="007B1A6D" w:rsidP="007B1A6D">
            <w:pPr>
              <w:ind w:firstLine="319"/>
              <w:jc w:val="both"/>
              <w:rPr>
                <w:rFonts w:ascii="Times New Roman" w:hAnsi="Times New Roman" w:cs="Times New Roman"/>
                <w:b/>
              </w:rPr>
            </w:pPr>
            <w:r w:rsidRPr="00B913CF">
              <w:rPr>
                <w:rFonts w:ascii="Times New Roman" w:eastAsia="Calibri" w:hAnsi="Times New Roman" w:cs="Times New Roman"/>
              </w:rPr>
              <w:t>копія наказу органу управління освітою за місцем знаходження закладу освіти, про призначення спеціального розслідування нещасного випадку;</w:t>
            </w:r>
          </w:p>
        </w:tc>
      </w:tr>
      <w:tr w:rsidR="007B1A6D" w:rsidRPr="00B913CF" w14:paraId="7C5D98AF" w14:textId="77777777" w:rsidTr="00EC3EFE">
        <w:tc>
          <w:tcPr>
            <w:tcW w:w="562" w:type="dxa"/>
          </w:tcPr>
          <w:p w14:paraId="25AFB54E"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60CB3299" w14:textId="02B471C9"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11 абзац четвертий</w:t>
            </w:r>
          </w:p>
          <w:p w14:paraId="6E60F970"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i/>
              </w:rPr>
              <w:t>копія акта</w:t>
            </w:r>
            <w:r w:rsidRPr="00B913CF">
              <w:rPr>
                <w:rFonts w:ascii="Times New Roman" w:eastAsia="Calibri" w:hAnsi="Times New Roman" w:cs="Times New Roman"/>
              </w:rPr>
              <w:t xml:space="preserve"> Н-Н на кожного потерпілого окремо; </w:t>
            </w:r>
          </w:p>
        </w:tc>
        <w:tc>
          <w:tcPr>
            <w:tcW w:w="4536" w:type="dxa"/>
          </w:tcPr>
          <w:p w14:paraId="194E2012" w14:textId="5F7DCCC3"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11 абзац четвертий</w:t>
            </w:r>
          </w:p>
          <w:p w14:paraId="6531190B"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b/>
              </w:rPr>
              <w:t>акт</w:t>
            </w:r>
            <w:r w:rsidRPr="00B913CF">
              <w:rPr>
                <w:rFonts w:ascii="Times New Roman" w:eastAsia="Calibri" w:hAnsi="Times New Roman" w:cs="Times New Roman"/>
              </w:rPr>
              <w:t xml:space="preserve"> Н-Н на кожного потерпілого окремо; </w:t>
            </w:r>
          </w:p>
        </w:tc>
        <w:tc>
          <w:tcPr>
            <w:tcW w:w="2445" w:type="dxa"/>
          </w:tcPr>
          <w:p w14:paraId="279AB847" w14:textId="77777777" w:rsidR="007B1A6D" w:rsidRPr="00B913CF" w:rsidRDefault="007B1A6D" w:rsidP="007B1A6D">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759C4A3D" w14:textId="78253D24" w:rsidR="007B1A6D" w:rsidRPr="00B913CF" w:rsidRDefault="007B1A6D" w:rsidP="007B1A6D">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07D90D2F" w14:textId="47A778ED"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11 абзац четвертий</w:t>
            </w:r>
          </w:p>
          <w:p w14:paraId="2CDB83D7" w14:textId="77777777" w:rsidR="007B1A6D" w:rsidRPr="00B913CF" w:rsidRDefault="007B1A6D" w:rsidP="007B1A6D">
            <w:pPr>
              <w:ind w:firstLine="319"/>
              <w:jc w:val="both"/>
              <w:rPr>
                <w:rFonts w:ascii="Times New Roman" w:hAnsi="Times New Roman" w:cs="Times New Roman"/>
              </w:rPr>
            </w:pPr>
            <w:r w:rsidRPr="00B913CF">
              <w:rPr>
                <w:rFonts w:ascii="Times New Roman" w:eastAsia="Calibri" w:hAnsi="Times New Roman" w:cs="Times New Roman"/>
              </w:rPr>
              <w:t>акт Н-Н на кожного потерпілого окремо;</w:t>
            </w:r>
          </w:p>
        </w:tc>
      </w:tr>
      <w:tr w:rsidR="007B1A6D" w:rsidRPr="00B913CF" w14:paraId="7F336E4B" w14:textId="77777777" w:rsidTr="00EC3EFE">
        <w:tc>
          <w:tcPr>
            <w:tcW w:w="562" w:type="dxa"/>
          </w:tcPr>
          <w:p w14:paraId="2DB759A7"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6DF71AAE"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11</w:t>
            </w:r>
          </w:p>
          <w:p w14:paraId="3BC77C33"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норма відсутня</w:t>
            </w:r>
          </w:p>
        </w:tc>
        <w:tc>
          <w:tcPr>
            <w:tcW w:w="4536" w:type="dxa"/>
          </w:tcPr>
          <w:p w14:paraId="6EF47516"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пункт 11 після п’ятого абзацу додати новий абзац </w:t>
            </w:r>
          </w:p>
          <w:p w14:paraId="333CAE8D" w14:textId="77777777" w:rsidR="007B1A6D" w:rsidRPr="00B913CF" w:rsidRDefault="007B1A6D" w:rsidP="007B1A6D">
            <w:pPr>
              <w:ind w:firstLine="319"/>
              <w:jc w:val="both"/>
              <w:rPr>
                <w:rFonts w:ascii="Times New Roman" w:eastAsia="Calibri" w:hAnsi="Times New Roman" w:cs="Times New Roman"/>
                <w:b/>
              </w:rPr>
            </w:pPr>
            <w:r w:rsidRPr="00B913CF">
              <w:rPr>
                <w:rFonts w:ascii="Times New Roman" w:eastAsia="Calibri" w:hAnsi="Times New Roman" w:cs="Times New Roman"/>
                <w:b/>
              </w:rPr>
              <w:t>протокол огляду місця події;</w:t>
            </w:r>
          </w:p>
        </w:tc>
        <w:tc>
          <w:tcPr>
            <w:tcW w:w="2445" w:type="dxa"/>
          </w:tcPr>
          <w:p w14:paraId="3A011DE1" w14:textId="77777777" w:rsidR="007B1A6D" w:rsidRPr="00B913CF" w:rsidRDefault="007B1A6D" w:rsidP="007B1A6D">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57E42597" w14:textId="7ED6F6D5" w:rsidR="007B1A6D" w:rsidRPr="00B913CF" w:rsidRDefault="007B1A6D" w:rsidP="007B1A6D">
            <w:pPr>
              <w:ind w:firstLine="319"/>
              <w:jc w:val="both"/>
              <w:rPr>
                <w:rFonts w:ascii="Times New Roman" w:hAnsi="Times New Roman" w:cs="Times New Roman"/>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6682FE6D" w14:textId="77777777" w:rsidR="007B1A6D" w:rsidRPr="00B913CF" w:rsidRDefault="007B1A6D" w:rsidP="007B1A6D">
            <w:pPr>
              <w:ind w:firstLine="319"/>
              <w:jc w:val="both"/>
              <w:rPr>
                <w:rFonts w:ascii="Times New Roman" w:hAnsi="Times New Roman" w:cs="Times New Roman"/>
              </w:rPr>
            </w:pPr>
            <w:r w:rsidRPr="00B913CF">
              <w:rPr>
                <w:rFonts w:ascii="Times New Roman" w:hAnsi="Times New Roman" w:cs="Times New Roman"/>
              </w:rPr>
              <w:t>Норму викладено у розділі ІІІ пункт 11 абзац 5</w:t>
            </w:r>
          </w:p>
          <w:p w14:paraId="4A677D01" w14:textId="77777777" w:rsidR="007B1A6D" w:rsidRPr="00B913CF" w:rsidRDefault="007B1A6D" w:rsidP="007B1A6D">
            <w:pPr>
              <w:ind w:firstLine="319"/>
              <w:jc w:val="both"/>
              <w:rPr>
                <w:rFonts w:ascii="Times New Roman" w:hAnsi="Times New Roman" w:cs="Times New Roman"/>
                <w:b/>
              </w:rPr>
            </w:pPr>
            <w:r w:rsidRPr="00B913CF">
              <w:rPr>
                <w:rFonts w:ascii="Times New Roman" w:hAnsi="Times New Roman" w:cs="Times New Roman"/>
              </w:rPr>
              <w:t>плани, схеми і фотознімки місця події;</w:t>
            </w:r>
          </w:p>
        </w:tc>
      </w:tr>
      <w:tr w:rsidR="007B1A6D" w:rsidRPr="00B913CF" w14:paraId="6EDD3F7E" w14:textId="77777777" w:rsidTr="00EC3EFE">
        <w:tc>
          <w:tcPr>
            <w:tcW w:w="562" w:type="dxa"/>
          </w:tcPr>
          <w:p w14:paraId="731B38C4"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765DAB6A" w14:textId="3B76314E"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11 абзац шостий</w:t>
            </w:r>
          </w:p>
          <w:p w14:paraId="0285F739"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11. До матеріалів спеціального розслідування  належать:</w:t>
            </w:r>
          </w:p>
          <w:p w14:paraId="686A06F8"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i/>
              </w:rPr>
              <w:lastRenderedPageBreak/>
              <w:t>протоколи</w:t>
            </w:r>
            <w:r w:rsidRPr="00B913CF">
              <w:rPr>
                <w:rFonts w:ascii="Times New Roman" w:eastAsia="Calibri" w:hAnsi="Times New Roman" w:cs="Times New Roman"/>
              </w:rPr>
              <w:t xml:space="preserve"> опитувань, пояснення свідків нещасного випадку та інших причетних осіб, а також посадових осіб, відповідальних за дотримання вимог норм i правил з охорони праці та безпеки життєдіяльності;</w:t>
            </w:r>
          </w:p>
        </w:tc>
        <w:tc>
          <w:tcPr>
            <w:tcW w:w="4536" w:type="dxa"/>
          </w:tcPr>
          <w:p w14:paraId="469A39F4" w14:textId="7E464D75"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ІІІ пункт 11 абзац шостий</w:t>
            </w:r>
          </w:p>
          <w:p w14:paraId="25AE18AA"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11. До матеріалів спеціального розслідування  належать:</w:t>
            </w:r>
          </w:p>
          <w:p w14:paraId="22F4EF20" w14:textId="51224CF4"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b/>
              </w:rPr>
              <w:lastRenderedPageBreak/>
              <w:t>протоколи</w:t>
            </w:r>
            <w:r w:rsidRPr="00B913CF">
              <w:t xml:space="preserve"> </w:t>
            </w:r>
            <w:r w:rsidRPr="00B913CF">
              <w:rPr>
                <w:rFonts w:ascii="Times New Roman" w:eastAsia="Calibri" w:hAnsi="Times New Roman" w:cs="Times New Roman"/>
                <w:b/>
              </w:rPr>
              <w:t xml:space="preserve">засідань комісії зі спеціального розслідування, </w:t>
            </w:r>
            <w:r w:rsidRPr="00B913CF">
              <w:rPr>
                <w:rFonts w:ascii="Times New Roman" w:eastAsia="Calibri" w:hAnsi="Times New Roman" w:cs="Times New Roman"/>
              </w:rPr>
              <w:t>опитувань, пояснення свідків нещасного випадку та інших причетних осіб, а також посадових осіб, відповідальних за дотримання вимог норм i правил з охорони праці та безпеки життєдіяльності;</w:t>
            </w:r>
          </w:p>
        </w:tc>
        <w:tc>
          <w:tcPr>
            <w:tcW w:w="2445" w:type="dxa"/>
          </w:tcPr>
          <w:p w14:paraId="29866F66" w14:textId="77777777" w:rsidR="007B1A6D" w:rsidRPr="00B913CF" w:rsidRDefault="007B1A6D" w:rsidP="007B1A6D">
            <w:pPr>
              <w:jc w:val="center"/>
              <w:rPr>
                <w:rFonts w:ascii="Times New Roman" w:eastAsia="Calibri" w:hAnsi="Times New Roman" w:cs="Times New Roman"/>
              </w:rPr>
            </w:pPr>
            <w:r w:rsidRPr="00B913CF">
              <w:rPr>
                <w:rFonts w:ascii="Times New Roman" w:eastAsia="Calibri" w:hAnsi="Times New Roman" w:cs="Times New Roman"/>
              </w:rPr>
              <w:lastRenderedPageBreak/>
              <w:t>Департамент освіти і науки Київської міської державної адміністрації</w:t>
            </w:r>
          </w:p>
        </w:tc>
        <w:tc>
          <w:tcPr>
            <w:tcW w:w="4218" w:type="dxa"/>
          </w:tcPr>
          <w:p w14:paraId="256C6E8D" w14:textId="0CDD93FF" w:rsidR="007B1A6D" w:rsidRPr="00B913CF" w:rsidRDefault="007B1A6D" w:rsidP="007B1A6D">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4BD9F089" w14:textId="2691770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11 абзац шостий</w:t>
            </w:r>
          </w:p>
          <w:p w14:paraId="02EDA565"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11. До матеріалів спеціального розслідування  належать:</w:t>
            </w:r>
          </w:p>
          <w:p w14:paraId="71EEBD33" w14:textId="6B1B910E" w:rsidR="007B1A6D" w:rsidRPr="00B913CF" w:rsidRDefault="007B1A6D" w:rsidP="007B1A6D">
            <w:pPr>
              <w:ind w:firstLine="319"/>
              <w:jc w:val="both"/>
              <w:rPr>
                <w:rFonts w:ascii="Times New Roman" w:hAnsi="Times New Roman" w:cs="Times New Roman"/>
                <w:b/>
              </w:rPr>
            </w:pPr>
            <w:r w:rsidRPr="00B913CF">
              <w:rPr>
                <w:rFonts w:ascii="Times New Roman" w:eastAsia="Calibri" w:hAnsi="Times New Roman" w:cs="Times New Roman"/>
              </w:rPr>
              <w:lastRenderedPageBreak/>
              <w:t>протоколи</w:t>
            </w:r>
            <w:r w:rsidRPr="00B913CF">
              <w:t xml:space="preserve"> </w:t>
            </w:r>
            <w:r w:rsidRPr="00B913CF">
              <w:rPr>
                <w:rFonts w:ascii="Times New Roman" w:eastAsia="Calibri" w:hAnsi="Times New Roman" w:cs="Times New Roman"/>
              </w:rPr>
              <w:t>засідань комісії зі спеціального розслідування,</w:t>
            </w:r>
            <w:r w:rsidRPr="00B913CF">
              <w:rPr>
                <w:rFonts w:ascii="Times New Roman" w:eastAsia="Calibri" w:hAnsi="Times New Roman" w:cs="Times New Roman"/>
                <w:b/>
              </w:rPr>
              <w:t xml:space="preserve"> </w:t>
            </w:r>
            <w:r w:rsidRPr="00B913CF">
              <w:rPr>
                <w:rFonts w:ascii="Times New Roman" w:eastAsia="Calibri" w:hAnsi="Times New Roman" w:cs="Times New Roman"/>
              </w:rPr>
              <w:t>опитувань, пояснення свідків нещасного випадку та інших причетних осіб, а також посадових осіб, відповідальних за дотримання вимог норм i правил з охорони праці та безпеки життєдіяльності;</w:t>
            </w:r>
          </w:p>
        </w:tc>
      </w:tr>
      <w:tr w:rsidR="007B1A6D" w:rsidRPr="00B913CF" w14:paraId="35EBBF4F" w14:textId="77777777" w:rsidTr="00EC3EFE">
        <w:tc>
          <w:tcPr>
            <w:tcW w:w="562" w:type="dxa"/>
          </w:tcPr>
          <w:p w14:paraId="32238C0F"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6C683120" w14:textId="5D8ED04E"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пункт 14 </w:t>
            </w:r>
          </w:p>
          <w:p w14:paraId="18C0EC99" w14:textId="7594E6D3"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14. Заклад освіти, де стався нещасний випадок, компенсує витрати, пов’язані з діяльністю комісії зі спеціального розслідування та залученням до її роботи спеціалістів. Відшкодування витрат на відрядження працівників, які є членами комісії або залучені до її роботи, заклад освіти здійснює відповідно до законодавства.</w:t>
            </w:r>
          </w:p>
        </w:tc>
        <w:tc>
          <w:tcPr>
            <w:tcW w:w="4536" w:type="dxa"/>
          </w:tcPr>
          <w:p w14:paraId="40B9BF25" w14:textId="7BC116AB"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пункт 14 </w:t>
            </w:r>
            <w:r w:rsidRPr="00B913CF">
              <w:rPr>
                <w:rFonts w:ascii="Times New Roman" w:eastAsia="Calibri" w:hAnsi="Times New Roman" w:cs="Times New Roman"/>
                <w:b/>
              </w:rPr>
              <w:t xml:space="preserve">доповнити </w:t>
            </w:r>
            <w:r w:rsidR="008F233D" w:rsidRPr="00B913CF">
              <w:rPr>
                <w:rFonts w:ascii="Times New Roman" w:eastAsia="Calibri" w:hAnsi="Times New Roman" w:cs="Times New Roman"/>
                <w:b/>
              </w:rPr>
              <w:t>абзацом</w:t>
            </w:r>
          </w:p>
          <w:p w14:paraId="150F1B20"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14. Заклад освіти, де стався нещасний випадок, компенсує витрати, пов’язані з діяльністю комісії зі спеціального розслідування та залученням до її роботи спеціалістів. Відшкодування витрат на відрядження працівників, які є членами комісії або залучені до її роботи, заклад освіти здійснює відповідно до законодавства.</w:t>
            </w:r>
          </w:p>
          <w:p w14:paraId="3C41788F" w14:textId="01BE0B52" w:rsidR="007B1A6D" w:rsidRPr="00B913CF" w:rsidRDefault="007B1A6D" w:rsidP="007B1A6D">
            <w:pPr>
              <w:ind w:firstLine="319"/>
              <w:jc w:val="both"/>
              <w:rPr>
                <w:rFonts w:ascii="Times New Roman" w:eastAsia="Calibri" w:hAnsi="Times New Roman" w:cs="Times New Roman"/>
                <w:b/>
              </w:rPr>
            </w:pPr>
            <w:r w:rsidRPr="00B913CF">
              <w:rPr>
                <w:rFonts w:ascii="Times New Roman" w:eastAsia="Calibri" w:hAnsi="Times New Roman" w:cs="Times New Roman"/>
                <w:b/>
              </w:rPr>
              <w:t>Відшкодування витрат на відрядження представників центральних органів виконавчої влади, інших державних органів, які є членами комісії зі спеціального розслідування або залучені до її роботи, здійснюється за рішенням цих органів.</w:t>
            </w:r>
          </w:p>
        </w:tc>
        <w:tc>
          <w:tcPr>
            <w:tcW w:w="2445" w:type="dxa"/>
          </w:tcPr>
          <w:p w14:paraId="36BACAA9" w14:textId="584B828F" w:rsidR="007B1A6D" w:rsidRPr="00B913CF" w:rsidRDefault="008F233D" w:rsidP="007B1A6D">
            <w:pPr>
              <w:jc w:val="center"/>
              <w:rPr>
                <w:rFonts w:ascii="Times New Roman" w:eastAsia="Calibri" w:hAnsi="Times New Roman" w:cs="Times New Roman"/>
              </w:rPr>
            </w:pPr>
            <w:r w:rsidRPr="00B913CF">
              <w:rPr>
                <w:rFonts w:ascii="Times New Roman" w:eastAsia="Calibri" w:hAnsi="Times New Roman" w:cs="Times New Roman"/>
              </w:rPr>
              <w:t xml:space="preserve">Сектор мобілізаційної роботи, цивільного захисту та безпеки життєдіяльності </w:t>
            </w:r>
          </w:p>
        </w:tc>
        <w:tc>
          <w:tcPr>
            <w:tcW w:w="4218" w:type="dxa"/>
          </w:tcPr>
          <w:p w14:paraId="6E1E3A21" w14:textId="77777777" w:rsidR="008F233D" w:rsidRPr="00B913CF" w:rsidRDefault="008F233D" w:rsidP="008F233D">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5B096A7F" w14:textId="77777777" w:rsidR="008F233D" w:rsidRPr="00B913CF" w:rsidRDefault="008F233D" w:rsidP="008F233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14 доповнити абзацом</w:t>
            </w:r>
          </w:p>
          <w:p w14:paraId="13476614" w14:textId="77777777" w:rsidR="008F233D" w:rsidRPr="00B913CF" w:rsidRDefault="008F233D" w:rsidP="008F233D">
            <w:pPr>
              <w:ind w:firstLine="319"/>
              <w:jc w:val="both"/>
              <w:rPr>
                <w:rFonts w:ascii="Times New Roman" w:eastAsia="Calibri" w:hAnsi="Times New Roman" w:cs="Times New Roman"/>
              </w:rPr>
            </w:pPr>
            <w:r w:rsidRPr="00B913CF">
              <w:rPr>
                <w:rFonts w:ascii="Times New Roman" w:eastAsia="Calibri" w:hAnsi="Times New Roman" w:cs="Times New Roman"/>
              </w:rPr>
              <w:t>14. Заклад освіти, де стався нещасний випадок, компенсує витрати, пов’язані з діяльністю комісії зі спеціального розслідування та залученням до її роботи спеціалістів. Відшкодування витрат на відрядження працівників, які є членами комісії або залучені до її роботи, заклад освіти здійснює відповідно до законодавства.</w:t>
            </w:r>
          </w:p>
          <w:p w14:paraId="36FD7E87" w14:textId="3523BBDF" w:rsidR="007B1A6D" w:rsidRPr="00B913CF" w:rsidRDefault="008F233D" w:rsidP="008F233D">
            <w:pPr>
              <w:ind w:firstLine="319"/>
              <w:jc w:val="both"/>
              <w:rPr>
                <w:rFonts w:ascii="Times New Roman" w:hAnsi="Times New Roman" w:cs="Times New Roman"/>
                <w:b/>
              </w:rPr>
            </w:pPr>
            <w:r w:rsidRPr="00B913CF">
              <w:rPr>
                <w:rFonts w:ascii="Times New Roman" w:eastAsia="Calibri" w:hAnsi="Times New Roman" w:cs="Times New Roman"/>
              </w:rPr>
              <w:t>Відшкодування витрат на відрядження представників центральних органів виконавчої влади, інших державних органів, які є членами комісії зі спеціального розслідування або залучені до її роботи, здійснюється за рішенням цих органів.</w:t>
            </w:r>
          </w:p>
        </w:tc>
      </w:tr>
      <w:tr w:rsidR="007B1A6D" w:rsidRPr="00B913CF" w14:paraId="3B0FBA1E" w14:textId="77777777" w:rsidTr="00EC3EFE">
        <w:tc>
          <w:tcPr>
            <w:tcW w:w="562" w:type="dxa"/>
          </w:tcPr>
          <w:p w14:paraId="38D9C02E"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14AE84D9" w14:textId="1B98AB64"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w:t>
            </w:r>
          </w:p>
          <w:p w14:paraId="062B2E09"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i/>
              </w:rPr>
              <w:t>норма відсутня</w:t>
            </w:r>
          </w:p>
        </w:tc>
        <w:tc>
          <w:tcPr>
            <w:tcW w:w="4536" w:type="dxa"/>
          </w:tcPr>
          <w:p w14:paraId="4191C166"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15</w:t>
            </w:r>
          </w:p>
          <w:p w14:paraId="0FB52D64" w14:textId="77777777" w:rsidR="007B1A6D" w:rsidRPr="00B913CF" w:rsidRDefault="007B1A6D" w:rsidP="007B1A6D">
            <w:pPr>
              <w:ind w:firstLine="319"/>
              <w:jc w:val="both"/>
              <w:rPr>
                <w:rFonts w:ascii="Times New Roman" w:eastAsia="Calibri" w:hAnsi="Times New Roman" w:cs="Times New Roman"/>
                <w:b/>
              </w:rPr>
            </w:pPr>
            <w:r w:rsidRPr="00B913CF">
              <w:rPr>
                <w:rFonts w:ascii="Times New Roman" w:eastAsia="Calibri" w:hAnsi="Times New Roman" w:cs="Times New Roman"/>
                <w:b/>
              </w:rPr>
              <w:t xml:space="preserve">15. Лікувально-профілактичні установи, заклади судово-медичної експертизи, органи внутрішніх справ та інші органи зобов'язані надавати на запит спеціальної комісії матеріали та висновки щодо нещасного випадку у визначені терміни, а у разі, коли необхідні висновки </w:t>
            </w:r>
            <w:r w:rsidRPr="00B913CF">
              <w:rPr>
                <w:rFonts w:ascii="Times New Roman" w:eastAsia="Calibri" w:hAnsi="Times New Roman" w:cs="Times New Roman"/>
                <w:b/>
              </w:rPr>
              <w:lastRenderedPageBreak/>
              <w:t>судово-гістологічної та судово-токсикологічної експертизи - після проведення відповідних досліджень.</w:t>
            </w:r>
          </w:p>
        </w:tc>
        <w:tc>
          <w:tcPr>
            <w:tcW w:w="2445" w:type="dxa"/>
          </w:tcPr>
          <w:p w14:paraId="349B05CF" w14:textId="77777777" w:rsidR="007B1A6D" w:rsidRPr="00B913CF" w:rsidRDefault="007B1A6D" w:rsidP="007B1A6D">
            <w:pPr>
              <w:jc w:val="center"/>
              <w:rPr>
                <w:rFonts w:ascii="Times New Roman" w:eastAsia="Calibri" w:hAnsi="Times New Roman" w:cs="Times New Roman"/>
              </w:rPr>
            </w:pPr>
            <w:r w:rsidRPr="00B913CF">
              <w:rPr>
                <w:rFonts w:ascii="Times New Roman" w:eastAsia="Calibri" w:hAnsi="Times New Roman" w:cs="Times New Roman"/>
              </w:rPr>
              <w:lastRenderedPageBreak/>
              <w:t>Департамент освіти і науки Львівської обласної державної адміністрації</w:t>
            </w:r>
          </w:p>
        </w:tc>
        <w:tc>
          <w:tcPr>
            <w:tcW w:w="4218" w:type="dxa"/>
          </w:tcPr>
          <w:p w14:paraId="3A3A9DAE" w14:textId="4AF3E4FB" w:rsidR="007B1A6D" w:rsidRPr="00B913CF" w:rsidRDefault="007B1A6D" w:rsidP="007B1A6D">
            <w:pPr>
              <w:ind w:firstLine="319"/>
              <w:jc w:val="both"/>
              <w:rPr>
                <w:rFonts w:ascii="Times New Roman" w:hAnsi="Times New Roman" w:cs="Times New Roman"/>
                <w:b/>
              </w:rPr>
            </w:pPr>
            <w:r w:rsidRPr="00B913CF">
              <w:rPr>
                <w:rFonts w:ascii="Times New Roman" w:hAnsi="Times New Roman" w:cs="Times New Roman"/>
                <w:b/>
              </w:rPr>
              <w:t xml:space="preserve">Враховано </w:t>
            </w:r>
          </w:p>
          <w:p w14:paraId="75C000FD"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15</w:t>
            </w:r>
          </w:p>
          <w:p w14:paraId="61F2CF83" w14:textId="77777777" w:rsidR="007B1A6D" w:rsidRPr="00B913CF" w:rsidRDefault="007B1A6D" w:rsidP="007B1A6D">
            <w:pPr>
              <w:ind w:firstLine="319"/>
              <w:jc w:val="both"/>
              <w:rPr>
                <w:rFonts w:ascii="Times New Roman" w:hAnsi="Times New Roman" w:cs="Times New Roman"/>
                <w:b/>
              </w:rPr>
            </w:pPr>
            <w:r w:rsidRPr="00B913CF">
              <w:rPr>
                <w:rFonts w:ascii="Times New Roman" w:eastAsia="Calibri" w:hAnsi="Times New Roman" w:cs="Times New Roman"/>
              </w:rPr>
              <w:t xml:space="preserve">15. Лікувально-профілактичні заклади, заклади судово-медичної експертизи, органи правопорядку та інші органи надають на запит голови комісії з спеціального розслідування нещасного випадку матеріали та висновки щодо </w:t>
            </w:r>
            <w:r w:rsidRPr="00B913CF">
              <w:rPr>
                <w:rFonts w:ascii="Times New Roman" w:eastAsia="Calibri" w:hAnsi="Times New Roman" w:cs="Times New Roman"/>
              </w:rPr>
              <w:lastRenderedPageBreak/>
              <w:t>нещасного випадку у визначені терміни, а у разі, коли необхідні висновки спеціального дослідження (експертизи) - після їх завершення.</w:t>
            </w:r>
          </w:p>
        </w:tc>
      </w:tr>
      <w:tr w:rsidR="007B1A6D" w:rsidRPr="00B913CF" w14:paraId="6B4AE0D1" w14:textId="77777777" w:rsidTr="00EC3EFE">
        <w:tc>
          <w:tcPr>
            <w:tcW w:w="562" w:type="dxa"/>
          </w:tcPr>
          <w:p w14:paraId="6563EF75"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45E63E2F"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15</w:t>
            </w:r>
          </w:p>
          <w:p w14:paraId="2CEC7362"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15. Орган управління освітою, який утворив комісію зі спеціального розслідування, протягом </w:t>
            </w:r>
            <w:r w:rsidRPr="00B913CF">
              <w:rPr>
                <w:rFonts w:ascii="Times New Roman" w:eastAsia="Calibri" w:hAnsi="Times New Roman" w:cs="Times New Roman"/>
                <w:i/>
              </w:rPr>
              <w:t>п’яти робочих днів</w:t>
            </w:r>
            <w:r w:rsidRPr="00B913CF">
              <w:rPr>
                <w:rFonts w:ascii="Times New Roman" w:eastAsia="Calibri" w:hAnsi="Times New Roman" w:cs="Times New Roman"/>
              </w:rPr>
              <w:t xml:space="preserve"> після закінчення спеціального розслідування направляє матеріали спеціального розслідування:</w:t>
            </w:r>
          </w:p>
          <w:p w14:paraId="06133612" w14:textId="77777777" w:rsidR="007B1A6D" w:rsidRPr="00B913CF" w:rsidRDefault="007B1A6D" w:rsidP="007B1A6D">
            <w:pPr>
              <w:ind w:firstLine="319"/>
              <w:jc w:val="both"/>
              <w:rPr>
                <w:rFonts w:ascii="Times New Roman" w:hAnsi="Times New Roman" w:cs="Times New Roman"/>
              </w:rPr>
            </w:pPr>
          </w:p>
        </w:tc>
        <w:tc>
          <w:tcPr>
            <w:tcW w:w="4536" w:type="dxa"/>
          </w:tcPr>
          <w:p w14:paraId="2A0DFE3F" w14:textId="77777777" w:rsidR="007B1A6D" w:rsidRPr="00B913CF" w:rsidRDefault="007B1A6D" w:rsidP="007B1A6D">
            <w:pPr>
              <w:ind w:firstLine="217"/>
              <w:jc w:val="both"/>
              <w:rPr>
                <w:rFonts w:ascii="Times New Roman" w:eastAsia="Calibri" w:hAnsi="Times New Roman" w:cs="Times New Roman"/>
              </w:rPr>
            </w:pPr>
            <w:r w:rsidRPr="00B913CF">
              <w:rPr>
                <w:rFonts w:ascii="Times New Roman" w:eastAsia="Calibri" w:hAnsi="Times New Roman" w:cs="Times New Roman"/>
              </w:rPr>
              <w:t>Розділ ІІІ пункт 15</w:t>
            </w:r>
          </w:p>
          <w:p w14:paraId="75DF8915" w14:textId="77777777" w:rsidR="007B1A6D" w:rsidRPr="00B913CF" w:rsidRDefault="007B1A6D" w:rsidP="007B1A6D">
            <w:pPr>
              <w:ind w:firstLine="217"/>
              <w:jc w:val="both"/>
              <w:rPr>
                <w:rFonts w:ascii="Times New Roman" w:eastAsia="Calibri" w:hAnsi="Times New Roman" w:cs="Times New Roman"/>
              </w:rPr>
            </w:pPr>
            <w:r w:rsidRPr="00B913CF">
              <w:rPr>
                <w:rFonts w:ascii="Times New Roman" w:eastAsia="Calibri" w:hAnsi="Times New Roman" w:cs="Times New Roman"/>
              </w:rPr>
              <w:t xml:space="preserve">15. Орган управління освітою, який утворив комісію зі спеціального розслідування, протягом </w:t>
            </w:r>
            <w:r w:rsidRPr="00B913CF">
              <w:rPr>
                <w:rFonts w:ascii="Times New Roman" w:eastAsia="Calibri" w:hAnsi="Times New Roman" w:cs="Times New Roman"/>
                <w:b/>
              </w:rPr>
              <w:t>трьох робочих днів</w:t>
            </w:r>
            <w:r w:rsidRPr="00B913CF">
              <w:rPr>
                <w:rFonts w:ascii="Times New Roman" w:eastAsia="Calibri" w:hAnsi="Times New Roman" w:cs="Times New Roman"/>
              </w:rPr>
              <w:t xml:space="preserve"> після закінчення спеціального розслідування направляє матеріали спеціального розслідування:</w:t>
            </w:r>
          </w:p>
          <w:p w14:paraId="1B9ACE70" w14:textId="77777777" w:rsidR="007B1A6D" w:rsidRPr="00B913CF" w:rsidRDefault="007B1A6D" w:rsidP="007B1A6D">
            <w:pPr>
              <w:ind w:firstLine="217"/>
              <w:jc w:val="both"/>
              <w:rPr>
                <w:rFonts w:ascii="Times New Roman" w:hAnsi="Times New Roman" w:cs="Times New Roman"/>
              </w:rPr>
            </w:pPr>
          </w:p>
        </w:tc>
        <w:tc>
          <w:tcPr>
            <w:tcW w:w="2445" w:type="dxa"/>
          </w:tcPr>
          <w:p w14:paraId="1CEE5011" w14:textId="77777777" w:rsidR="007B1A6D" w:rsidRPr="00B913CF" w:rsidRDefault="007B1A6D" w:rsidP="007B1A6D">
            <w:pPr>
              <w:jc w:val="center"/>
              <w:rPr>
                <w:rFonts w:ascii="Times New Roman" w:hAnsi="Times New Roman" w:cs="Times New Roman"/>
              </w:rPr>
            </w:pPr>
            <w:r w:rsidRPr="00B913CF">
              <w:rPr>
                <w:rFonts w:ascii="Times New Roman" w:hAnsi="Times New Roman" w:cs="Times New Roman"/>
                <w:color w:val="000000"/>
              </w:rPr>
              <w:t>Закарпатський обласний інститут післядипломної педагогічної освіти</w:t>
            </w:r>
          </w:p>
        </w:tc>
        <w:tc>
          <w:tcPr>
            <w:tcW w:w="4218" w:type="dxa"/>
          </w:tcPr>
          <w:p w14:paraId="7D826A8C" w14:textId="09A4603B" w:rsidR="007B1A6D" w:rsidRPr="00B913CF" w:rsidRDefault="007B1A6D" w:rsidP="007B1A6D">
            <w:pPr>
              <w:ind w:firstLine="319"/>
              <w:jc w:val="both"/>
              <w:rPr>
                <w:rFonts w:ascii="Times New Roman" w:hAnsi="Times New Roman" w:cs="Times New Roman"/>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0F3E7CEA" w14:textId="1ECC034B" w:rsidR="007B1A6D" w:rsidRPr="00B913CF" w:rsidRDefault="007B1A6D" w:rsidP="007B1A6D">
            <w:pPr>
              <w:ind w:firstLine="319"/>
              <w:jc w:val="both"/>
              <w:rPr>
                <w:rFonts w:ascii="Times New Roman" w:hAnsi="Times New Roman" w:cs="Times New Roman"/>
                <w:b/>
              </w:rPr>
            </w:pPr>
            <w:r w:rsidRPr="00B913CF">
              <w:rPr>
                <w:rFonts w:ascii="Times New Roman" w:hAnsi="Times New Roman" w:cs="Times New Roman"/>
              </w:rPr>
              <w:t>Пунктом 52 Порядку проведення розслідування та ведення обліку нещасних випадків, професійних захворювань і аварій на виробництві, затвердженого постановою Кабінету Міністрів України від 30 листопада 2011 р. N 1232 визначено термін п’ять робочих днів.</w:t>
            </w:r>
          </w:p>
        </w:tc>
      </w:tr>
      <w:tr w:rsidR="007B1A6D" w:rsidRPr="00B913CF" w14:paraId="345C6917" w14:textId="77777777" w:rsidTr="00EC3EFE">
        <w:tc>
          <w:tcPr>
            <w:tcW w:w="562" w:type="dxa"/>
          </w:tcPr>
          <w:p w14:paraId="329F9A87" w14:textId="77777777" w:rsidR="007B1A6D" w:rsidRPr="00B913CF" w:rsidRDefault="007B1A6D" w:rsidP="007B1A6D">
            <w:pPr>
              <w:pStyle w:val="a4"/>
              <w:numPr>
                <w:ilvl w:val="0"/>
                <w:numId w:val="1"/>
              </w:numPr>
              <w:ind w:left="0" w:right="-114" w:firstLine="0"/>
              <w:jc w:val="both"/>
              <w:rPr>
                <w:rFonts w:ascii="Times New Roman" w:hAnsi="Times New Roman" w:cs="Times New Roman"/>
              </w:rPr>
            </w:pPr>
          </w:p>
        </w:tc>
        <w:tc>
          <w:tcPr>
            <w:tcW w:w="3969" w:type="dxa"/>
          </w:tcPr>
          <w:p w14:paraId="2FF7F666"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w:t>
            </w:r>
            <w:r w:rsidRPr="00B913CF">
              <w:rPr>
                <w:rFonts w:ascii="Times New Roman" w:hAnsi="Times New Roman"/>
                <w:i/>
              </w:rPr>
              <w:t>пункт 15</w:t>
            </w:r>
          </w:p>
          <w:p w14:paraId="56B47A39"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норма відсутня</w:t>
            </w:r>
          </w:p>
          <w:p w14:paraId="64C1CE5F" w14:textId="77777777" w:rsidR="007B1A6D" w:rsidRPr="00B913CF" w:rsidRDefault="007B1A6D" w:rsidP="007B1A6D">
            <w:pPr>
              <w:ind w:firstLine="319"/>
              <w:jc w:val="both"/>
              <w:rPr>
                <w:rFonts w:ascii="Times New Roman" w:eastAsia="Calibri" w:hAnsi="Times New Roman" w:cs="Times New Roman"/>
              </w:rPr>
            </w:pPr>
          </w:p>
        </w:tc>
        <w:tc>
          <w:tcPr>
            <w:tcW w:w="4536" w:type="dxa"/>
          </w:tcPr>
          <w:p w14:paraId="7A170167" w14:textId="061ECE17" w:rsidR="007B1A6D" w:rsidRPr="00B913CF" w:rsidRDefault="007B1A6D" w:rsidP="007B1A6D">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w:t>
            </w:r>
            <w:r w:rsidRPr="00B913CF">
              <w:rPr>
                <w:rFonts w:ascii="Times New Roman" w:hAnsi="Times New Roman"/>
                <w:b/>
              </w:rPr>
              <w:t xml:space="preserve">пункт </w:t>
            </w:r>
            <w:r w:rsidRPr="00B913CF">
              <w:rPr>
                <w:rFonts w:ascii="Times New Roman" w:eastAsia="Calibri" w:hAnsi="Times New Roman" w:cs="Times New Roman"/>
                <w:b/>
              </w:rPr>
              <w:t>16</w:t>
            </w:r>
            <w:r w:rsidRPr="00B913CF">
              <w:rPr>
                <w:rFonts w:ascii="Times New Roman" w:eastAsia="Calibri" w:hAnsi="Times New Roman" w:cs="Times New Roman"/>
              </w:rPr>
              <w:t xml:space="preserve"> після третього абзацу додати новий абзац</w:t>
            </w:r>
          </w:p>
          <w:p w14:paraId="5F9DC606" w14:textId="77777777" w:rsidR="007B1A6D" w:rsidRPr="00B913CF" w:rsidRDefault="007B1A6D" w:rsidP="007B1A6D">
            <w:pPr>
              <w:ind w:firstLine="217"/>
              <w:jc w:val="both"/>
              <w:rPr>
                <w:rFonts w:ascii="Times New Roman" w:eastAsia="Calibri" w:hAnsi="Times New Roman" w:cs="Times New Roman"/>
                <w:b/>
              </w:rPr>
            </w:pPr>
            <w:r w:rsidRPr="00B913CF">
              <w:rPr>
                <w:rFonts w:ascii="Times New Roman" w:eastAsia="Calibri" w:hAnsi="Times New Roman" w:cs="Times New Roman"/>
                <w:b/>
              </w:rPr>
              <w:t>потерпілим, батькам, або особам, які представляють інтереси потерпілих;</w:t>
            </w:r>
          </w:p>
          <w:p w14:paraId="42C2CCE4" w14:textId="77777777" w:rsidR="007B1A6D" w:rsidRPr="00B913CF" w:rsidRDefault="007B1A6D" w:rsidP="007B1A6D">
            <w:pPr>
              <w:ind w:firstLine="217"/>
              <w:jc w:val="both"/>
              <w:rPr>
                <w:rFonts w:ascii="Times New Roman" w:eastAsia="Calibri" w:hAnsi="Times New Roman" w:cs="Times New Roman"/>
              </w:rPr>
            </w:pPr>
          </w:p>
        </w:tc>
        <w:tc>
          <w:tcPr>
            <w:tcW w:w="2445" w:type="dxa"/>
          </w:tcPr>
          <w:p w14:paraId="463B1235" w14:textId="77777777" w:rsidR="007B1A6D" w:rsidRPr="00B913CF" w:rsidRDefault="007B1A6D" w:rsidP="007B1A6D">
            <w:pPr>
              <w:jc w:val="center"/>
              <w:rPr>
                <w:rFonts w:ascii="Times New Roman" w:hAnsi="Times New Roman" w:cs="Times New Roman"/>
                <w:color w:val="000000"/>
              </w:rPr>
            </w:pPr>
            <w:r w:rsidRPr="00B913CF">
              <w:rPr>
                <w:rFonts w:ascii="Times New Roman" w:hAnsi="Times New Roman" w:cs="Times New Roman"/>
                <w:color w:val="000000"/>
              </w:rPr>
              <w:t>Львівський національний університет імені Івана Франка</w:t>
            </w:r>
          </w:p>
        </w:tc>
        <w:tc>
          <w:tcPr>
            <w:tcW w:w="4218" w:type="dxa"/>
          </w:tcPr>
          <w:p w14:paraId="244E0C1B" w14:textId="77777777" w:rsidR="007B1A6D" w:rsidRPr="00B913CF" w:rsidRDefault="007B1A6D" w:rsidP="007B1A6D">
            <w:pPr>
              <w:ind w:firstLine="319"/>
              <w:jc w:val="both"/>
              <w:rPr>
                <w:rFonts w:ascii="Times New Roman" w:eastAsia="Calibri" w:hAnsi="Times New Roman" w:cs="Times New Roman"/>
              </w:rPr>
            </w:pPr>
            <w:r w:rsidRPr="00B913CF">
              <w:rPr>
                <w:rFonts w:ascii="Times New Roman" w:hAnsi="Times New Roman" w:cs="Times New Roman"/>
                <w:b/>
              </w:rPr>
              <w:t>Не враховано</w:t>
            </w:r>
            <w:r w:rsidRPr="00B913CF">
              <w:rPr>
                <w:rFonts w:ascii="Times New Roman" w:eastAsia="Calibri" w:hAnsi="Times New Roman" w:cs="Times New Roman"/>
              </w:rPr>
              <w:t xml:space="preserve"> (підстави)</w:t>
            </w:r>
          </w:p>
          <w:p w14:paraId="61332506" w14:textId="77777777" w:rsidR="007B1A6D" w:rsidRPr="00B913CF" w:rsidRDefault="007B1A6D" w:rsidP="007B1A6D">
            <w:pPr>
              <w:ind w:firstLine="217"/>
              <w:jc w:val="both"/>
              <w:rPr>
                <w:rFonts w:ascii="Times New Roman" w:hAnsi="Times New Roman" w:cs="Times New Roman"/>
              </w:rPr>
            </w:pPr>
            <w:r w:rsidRPr="00B913CF">
              <w:rPr>
                <w:rFonts w:ascii="Times New Roman" w:hAnsi="Times New Roman" w:cs="Times New Roman"/>
              </w:rPr>
              <w:t xml:space="preserve">Матеріали розслідування вважаються внутрішніми документами органу управління освітою. </w:t>
            </w:r>
          </w:p>
          <w:p w14:paraId="5B42FFCE" w14:textId="518ADB19" w:rsidR="007B1A6D" w:rsidRPr="00B913CF" w:rsidRDefault="007B1A6D" w:rsidP="007B1A6D">
            <w:pPr>
              <w:ind w:firstLine="217"/>
              <w:jc w:val="both"/>
              <w:rPr>
                <w:rFonts w:ascii="Times New Roman" w:hAnsi="Times New Roman"/>
              </w:rPr>
            </w:pPr>
            <w:r w:rsidRPr="00B913CF">
              <w:rPr>
                <w:rFonts w:ascii="Times New Roman" w:hAnsi="Times New Roman" w:cs="Times New Roman"/>
              </w:rPr>
              <w:t>Потерпілим</w:t>
            </w:r>
            <w:r w:rsidRPr="00B913CF">
              <w:rPr>
                <w:rFonts w:ascii="Times New Roman" w:hAnsi="Times New Roman"/>
              </w:rPr>
              <w:t xml:space="preserve">, батькам </w:t>
            </w:r>
            <w:r w:rsidRPr="00B913CF">
              <w:rPr>
                <w:rFonts w:ascii="Times New Roman" w:eastAsia="Calibri" w:hAnsi="Times New Roman" w:cs="Times New Roman"/>
              </w:rPr>
              <w:t>(</w:t>
            </w:r>
            <w:r w:rsidRPr="00B913CF">
              <w:rPr>
                <w:rFonts w:ascii="Times New Roman" w:hAnsi="Times New Roman"/>
              </w:rPr>
              <w:t xml:space="preserve">усиновлювачам, </w:t>
            </w:r>
            <w:r w:rsidRPr="00B913CF">
              <w:rPr>
                <w:rFonts w:ascii="Times New Roman" w:hAnsi="Times New Roman" w:cs="Times New Roman"/>
              </w:rPr>
              <w:t>піклувальнику) потерпілого (</w:t>
            </w:r>
            <w:r w:rsidRPr="00B913CF">
              <w:rPr>
                <w:rFonts w:ascii="Times New Roman" w:hAnsi="Times New Roman"/>
              </w:rPr>
              <w:t>потерпілих</w:t>
            </w:r>
            <w:r w:rsidRPr="00B913CF">
              <w:rPr>
                <w:rFonts w:ascii="Times New Roman" w:hAnsi="Times New Roman" w:cs="Times New Roman"/>
              </w:rPr>
              <w:t>) керівником закладу освіти надається примірник акта Н-Н (пункт 10 розділу ІІ Положення).</w:t>
            </w:r>
          </w:p>
        </w:tc>
      </w:tr>
      <w:tr w:rsidR="008F233D" w:rsidRPr="00B913CF" w14:paraId="30C93C75" w14:textId="77777777" w:rsidTr="00EC3EFE">
        <w:tc>
          <w:tcPr>
            <w:tcW w:w="562" w:type="dxa"/>
          </w:tcPr>
          <w:p w14:paraId="23D1DCF6" w14:textId="77777777" w:rsidR="008F233D" w:rsidRPr="00B913CF" w:rsidRDefault="008F233D" w:rsidP="008F233D">
            <w:pPr>
              <w:pStyle w:val="a4"/>
              <w:numPr>
                <w:ilvl w:val="0"/>
                <w:numId w:val="1"/>
              </w:numPr>
              <w:ind w:left="0" w:right="-114" w:firstLine="0"/>
              <w:jc w:val="both"/>
              <w:rPr>
                <w:rFonts w:ascii="Times New Roman" w:hAnsi="Times New Roman" w:cs="Times New Roman"/>
              </w:rPr>
            </w:pPr>
          </w:p>
        </w:tc>
        <w:tc>
          <w:tcPr>
            <w:tcW w:w="3969" w:type="dxa"/>
          </w:tcPr>
          <w:p w14:paraId="4B79F359" w14:textId="52249E5E" w:rsidR="008F233D" w:rsidRPr="00B913CF" w:rsidRDefault="008F233D" w:rsidP="008F233D">
            <w:pPr>
              <w:ind w:firstLine="319"/>
              <w:jc w:val="both"/>
              <w:rPr>
                <w:rFonts w:ascii="Times New Roman" w:hAnsi="Times New Roman"/>
                <w:i/>
              </w:rPr>
            </w:pPr>
            <w:r w:rsidRPr="00B913CF">
              <w:rPr>
                <w:rFonts w:ascii="Times New Roman" w:eastAsia="Calibri" w:hAnsi="Times New Roman" w:cs="Times New Roman"/>
              </w:rPr>
              <w:t xml:space="preserve">Розділ ІІІ </w:t>
            </w:r>
            <w:r w:rsidRPr="00B913CF">
              <w:rPr>
                <w:rFonts w:ascii="Times New Roman" w:hAnsi="Times New Roman"/>
                <w:i/>
              </w:rPr>
              <w:t xml:space="preserve">пункт 15 </w:t>
            </w:r>
            <w:r w:rsidRPr="00B913CF">
              <w:rPr>
                <w:rFonts w:ascii="Times New Roman" w:hAnsi="Times New Roman"/>
              </w:rPr>
              <w:t>абзац другий</w:t>
            </w:r>
          </w:p>
          <w:p w14:paraId="451690A0" w14:textId="020B1899" w:rsidR="008F233D" w:rsidRPr="00B913CF" w:rsidRDefault="008F233D" w:rsidP="008058D2">
            <w:pPr>
              <w:ind w:firstLine="319"/>
              <w:jc w:val="both"/>
              <w:rPr>
                <w:rFonts w:ascii="Times New Roman" w:eastAsia="Calibri" w:hAnsi="Times New Roman" w:cs="Times New Roman"/>
              </w:rPr>
            </w:pPr>
            <w:r w:rsidRPr="00B913CF">
              <w:rPr>
                <w:rFonts w:ascii="Times New Roman" w:eastAsia="Calibri" w:hAnsi="Times New Roman" w:cs="Times New Roman"/>
                <w:i/>
              </w:rPr>
              <w:t>іншому центральному органу виконавчої влади, засновнику (засновникам) закладу освіти,</w:t>
            </w:r>
            <w:r w:rsidRPr="00B913CF">
              <w:rPr>
                <w:rFonts w:ascii="Times New Roman" w:eastAsia="Calibri" w:hAnsi="Times New Roman" w:cs="Times New Roman"/>
              </w:rPr>
              <w:t xml:space="preserve"> органу управління освітою, до сферу управління якого належить заклад освіти;</w:t>
            </w:r>
          </w:p>
        </w:tc>
        <w:tc>
          <w:tcPr>
            <w:tcW w:w="4536" w:type="dxa"/>
          </w:tcPr>
          <w:p w14:paraId="4E9B2A3F" w14:textId="0ABEBDE9" w:rsidR="008F233D" w:rsidRPr="00B913CF" w:rsidRDefault="008F233D" w:rsidP="008F233D">
            <w:pPr>
              <w:ind w:firstLine="319"/>
              <w:jc w:val="both"/>
              <w:rPr>
                <w:rFonts w:ascii="Times New Roman" w:hAnsi="Times New Roman"/>
                <w:i/>
              </w:rPr>
            </w:pPr>
            <w:r w:rsidRPr="00B913CF">
              <w:rPr>
                <w:rFonts w:ascii="Times New Roman" w:eastAsia="Calibri" w:hAnsi="Times New Roman" w:cs="Times New Roman"/>
              </w:rPr>
              <w:t xml:space="preserve">Розділ ІІІ </w:t>
            </w:r>
            <w:r w:rsidRPr="00B913CF">
              <w:rPr>
                <w:rFonts w:ascii="Times New Roman" w:hAnsi="Times New Roman"/>
                <w:b/>
              </w:rPr>
              <w:t>пункт 16</w:t>
            </w:r>
            <w:r w:rsidRPr="00B913CF">
              <w:rPr>
                <w:rFonts w:ascii="Times New Roman" w:hAnsi="Times New Roman"/>
                <w:i/>
              </w:rPr>
              <w:t xml:space="preserve"> </w:t>
            </w:r>
            <w:r w:rsidRPr="00B913CF">
              <w:rPr>
                <w:rFonts w:ascii="Times New Roman" w:hAnsi="Times New Roman"/>
              </w:rPr>
              <w:t>абзац другий</w:t>
            </w:r>
          </w:p>
          <w:p w14:paraId="31B08648" w14:textId="5B310406" w:rsidR="008F233D" w:rsidRPr="00B913CF" w:rsidRDefault="008F233D" w:rsidP="008F233D">
            <w:pPr>
              <w:ind w:firstLine="319"/>
              <w:jc w:val="both"/>
              <w:rPr>
                <w:rFonts w:ascii="Times New Roman" w:eastAsia="Calibri" w:hAnsi="Times New Roman" w:cs="Times New Roman"/>
              </w:rPr>
            </w:pPr>
            <w:r w:rsidRPr="00B913CF">
              <w:rPr>
                <w:rFonts w:ascii="Times New Roman" w:eastAsia="Calibri" w:hAnsi="Times New Roman" w:cs="Times New Roman"/>
              </w:rPr>
              <w:t>органу управління освітою, до сфер</w:t>
            </w:r>
            <w:r w:rsidR="0091662A" w:rsidRPr="00B913CF">
              <w:rPr>
                <w:rFonts w:ascii="Times New Roman" w:eastAsia="Calibri" w:hAnsi="Times New Roman" w:cs="Times New Roman"/>
              </w:rPr>
              <w:t>и</w:t>
            </w:r>
            <w:r w:rsidRPr="00B913CF">
              <w:rPr>
                <w:rFonts w:ascii="Times New Roman" w:eastAsia="Calibri" w:hAnsi="Times New Roman" w:cs="Times New Roman"/>
              </w:rPr>
              <w:t xml:space="preserve"> управління якого належить заклад освіти;</w:t>
            </w:r>
          </w:p>
          <w:p w14:paraId="0DB71A01" w14:textId="77777777" w:rsidR="008F233D" w:rsidRPr="00B913CF" w:rsidRDefault="008F233D" w:rsidP="008F233D">
            <w:pPr>
              <w:ind w:firstLine="319"/>
              <w:jc w:val="both"/>
              <w:rPr>
                <w:rFonts w:ascii="Times New Roman" w:eastAsia="Calibri" w:hAnsi="Times New Roman" w:cs="Times New Roman"/>
              </w:rPr>
            </w:pPr>
          </w:p>
        </w:tc>
        <w:tc>
          <w:tcPr>
            <w:tcW w:w="2445" w:type="dxa"/>
          </w:tcPr>
          <w:p w14:paraId="446D3D9A" w14:textId="435AACC5" w:rsidR="008F233D" w:rsidRPr="00B913CF" w:rsidRDefault="008F233D" w:rsidP="008F233D">
            <w:pPr>
              <w:jc w:val="center"/>
              <w:rPr>
                <w:rFonts w:ascii="Times New Roman" w:hAnsi="Times New Roman" w:cs="Times New Roman"/>
                <w:color w:val="000000"/>
              </w:rPr>
            </w:pPr>
            <w:r w:rsidRPr="00B913CF">
              <w:rPr>
                <w:rFonts w:ascii="Times New Roman" w:hAnsi="Times New Roman" w:cs="Times New Roman"/>
                <w:color w:val="000000"/>
              </w:rPr>
              <w:t>Директорат вищої освіти і освіти дорослих</w:t>
            </w:r>
          </w:p>
        </w:tc>
        <w:tc>
          <w:tcPr>
            <w:tcW w:w="4218" w:type="dxa"/>
          </w:tcPr>
          <w:p w14:paraId="57C6B89B" w14:textId="77777777" w:rsidR="008F233D" w:rsidRPr="00B913CF" w:rsidRDefault="008F233D" w:rsidP="008F233D">
            <w:pPr>
              <w:ind w:firstLine="319"/>
              <w:jc w:val="both"/>
              <w:rPr>
                <w:rFonts w:ascii="Times New Roman" w:eastAsia="Calibri" w:hAnsi="Times New Roman" w:cs="Times New Roman"/>
              </w:rPr>
            </w:pPr>
            <w:r w:rsidRPr="00B913CF">
              <w:rPr>
                <w:rFonts w:ascii="Times New Roman" w:hAnsi="Times New Roman" w:cs="Times New Roman"/>
                <w:b/>
              </w:rPr>
              <w:t>Враховано</w:t>
            </w:r>
            <w:r w:rsidRPr="00B913CF">
              <w:rPr>
                <w:rFonts w:ascii="Times New Roman" w:eastAsia="Calibri" w:hAnsi="Times New Roman" w:cs="Times New Roman"/>
              </w:rPr>
              <w:t xml:space="preserve"> </w:t>
            </w:r>
          </w:p>
          <w:p w14:paraId="16F0A0D8" w14:textId="6AD0652F" w:rsidR="008F233D" w:rsidRPr="00B913CF" w:rsidRDefault="008F233D" w:rsidP="008F233D">
            <w:pPr>
              <w:ind w:firstLine="319"/>
              <w:jc w:val="both"/>
              <w:rPr>
                <w:rFonts w:ascii="Times New Roman" w:hAnsi="Times New Roman"/>
                <w:i/>
              </w:rPr>
            </w:pPr>
            <w:r w:rsidRPr="00B913CF">
              <w:rPr>
                <w:rFonts w:ascii="Times New Roman" w:eastAsia="Calibri" w:hAnsi="Times New Roman" w:cs="Times New Roman"/>
              </w:rPr>
              <w:t xml:space="preserve">Розділ ІІІ </w:t>
            </w:r>
            <w:r w:rsidRPr="00B913CF">
              <w:rPr>
                <w:rFonts w:ascii="Times New Roman" w:hAnsi="Times New Roman"/>
              </w:rPr>
              <w:t>пункт 16</w:t>
            </w:r>
            <w:r w:rsidRPr="00B913CF">
              <w:rPr>
                <w:rFonts w:ascii="Times New Roman" w:hAnsi="Times New Roman"/>
                <w:i/>
              </w:rPr>
              <w:t xml:space="preserve"> </w:t>
            </w:r>
            <w:r w:rsidRPr="00B913CF">
              <w:rPr>
                <w:rFonts w:ascii="Times New Roman" w:hAnsi="Times New Roman"/>
              </w:rPr>
              <w:t>абзац другий</w:t>
            </w:r>
          </w:p>
          <w:p w14:paraId="2857461A" w14:textId="4486394F" w:rsidR="008F233D" w:rsidRPr="00B913CF" w:rsidRDefault="008F233D" w:rsidP="008F233D">
            <w:pPr>
              <w:ind w:firstLine="319"/>
              <w:jc w:val="both"/>
              <w:rPr>
                <w:rFonts w:ascii="Times New Roman" w:eastAsia="Calibri" w:hAnsi="Times New Roman" w:cs="Times New Roman"/>
              </w:rPr>
            </w:pPr>
            <w:r w:rsidRPr="00B913CF">
              <w:rPr>
                <w:rFonts w:ascii="Times New Roman" w:eastAsia="Calibri" w:hAnsi="Times New Roman" w:cs="Times New Roman"/>
              </w:rPr>
              <w:t>органу управління освітою, до сфер</w:t>
            </w:r>
            <w:r w:rsidR="0091662A" w:rsidRPr="00B913CF">
              <w:rPr>
                <w:rFonts w:ascii="Times New Roman" w:eastAsia="Calibri" w:hAnsi="Times New Roman" w:cs="Times New Roman"/>
              </w:rPr>
              <w:t>и</w:t>
            </w:r>
            <w:r w:rsidRPr="00B913CF">
              <w:rPr>
                <w:rFonts w:ascii="Times New Roman" w:eastAsia="Calibri" w:hAnsi="Times New Roman" w:cs="Times New Roman"/>
              </w:rPr>
              <w:t xml:space="preserve"> управління якого належить заклад освіти;</w:t>
            </w:r>
          </w:p>
          <w:p w14:paraId="2DE1215A" w14:textId="1539B65C" w:rsidR="008F233D" w:rsidRPr="00B913CF" w:rsidRDefault="008F233D" w:rsidP="008F233D">
            <w:pPr>
              <w:ind w:firstLine="319"/>
              <w:jc w:val="both"/>
              <w:rPr>
                <w:rFonts w:ascii="Times New Roman" w:hAnsi="Times New Roman" w:cs="Times New Roman"/>
                <w:b/>
              </w:rPr>
            </w:pPr>
          </w:p>
        </w:tc>
      </w:tr>
      <w:tr w:rsidR="00344792" w:rsidRPr="00B913CF" w14:paraId="6CC677FC" w14:textId="77777777" w:rsidTr="00EC3EFE">
        <w:tc>
          <w:tcPr>
            <w:tcW w:w="562" w:type="dxa"/>
          </w:tcPr>
          <w:p w14:paraId="5838565E" w14:textId="77777777" w:rsidR="00344792" w:rsidRPr="00B913CF" w:rsidRDefault="00344792" w:rsidP="00344792">
            <w:pPr>
              <w:pStyle w:val="a4"/>
              <w:numPr>
                <w:ilvl w:val="0"/>
                <w:numId w:val="1"/>
              </w:numPr>
              <w:ind w:left="0" w:right="-114" w:firstLine="0"/>
              <w:jc w:val="both"/>
              <w:rPr>
                <w:rFonts w:ascii="Times New Roman" w:hAnsi="Times New Roman" w:cs="Times New Roman"/>
              </w:rPr>
            </w:pPr>
          </w:p>
        </w:tc>
        <w:tc>
          <w:tcPr>
            <w:tcW w:w="3969" w:type="dxa"/>
          </w:tcPr>
          <w:p w14:paraId="04564B23" w14:textId="77777777"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w:t>
            </w:r>
            <w:r w:rsidRPr="00B913CF">
              <w:rPr>
                <w:rFonts w:ascii="Times New Roman" w:eastAsia="Calibri" w:hAnsi="Times New Roman" w:cs="Times New Roman"/>
                <w:i/>
              </w:rPr>
              <w:t>пункт 16</w:t>
            </w:r>
          </w:p>
          <w:p w14:paraId="7D8D4245" w14:textId="77777777"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i/>
              </w:rPr>
              <w:t>16.</w:t>
            </w:r>
            <w:r w:rsidRPr="00B913CF">
              <w:rPr>
                <w:rFonts w:ascii="Times New Roman" w:eastAsia="Calibri" w:hAnsi="Times New Roman" w:cs="Times New Roman"/>
              </w:rPr>
              <w:t xml:space="preserve"> Керівник закладу освіти, </w:t>
            </w:r>
            <w:r w:rsidRPr="00B913CF">
              <w:rPr>
                <w:rFonts w:ascii="Times New Roman" w:eastAsia="Calibri" w:hAnsi="Times New Roman" w:cs="Times New Roman"/>
                <w:i/>
              </w:rPr>
              <w:t xml:space="preserve">засновник (засновники) закладу освіти, органу управління освітою, до сферу управління якого належить заклад </w:t>
            </w:r>
            <w:r w:rsidRPr="00B913CF">
              <w:rPr>
                <w:rFonts w:ascii="Times New Roman" w:eastAsia="Calibri" w:hAnsi="Times New Roman" w:cs="Times New Roman"/>
                <w:i/>
              </w:rPr>
              <w:lastRenderedPageBreak/>
              <w:t>освіти,</w:t>
            </w:r>
            <w:r w:rsidRPr="00B913CF">
              <w:rPr>
                <w:rFonts w:ascii="Times New Roman" w:eastAsia="Calibri" w:hAnsi="Times New Roman" w:cs="Times New Roman"/>
              </w:rPr>
              <w:t xml:space="preserve"> зобов'язаний протягом п’яти робочих днів після отримання розглянути матеріали спеціального розслідування нещасного випадку i видати </w:t>
            </w:r>
            <w:r w:rsidRPr="00B913CF">
              <w:rPr>
                <w:rFonts w:ascii="Times New Roman" w:eastAsia="Calibri" w:hAnsi="Times New Roman" w:cs="Times New Roman"/>
                <w:i/>
              </w:rPr>
              <w:t>наказ</w:t>
            </w:r>
            <w:r w:rsidRPr="00B913CF">
              <w:rPr>
                <w:rFonts w:ascii="Times New Roman" w:eastAsia="Calibri" w:hAnsi="Times New Roman" w:cs="Times New Roman"/>
              </w:rPr>
              <w:t xml:space="preserve"> за результатами спеціального розслідування нещасного випадку, про вжиття запропонованих комісією зі спеціального розслідування заходів щодо запобігання подібним випадкам, а також притягнення осіб, які допустили порушення нормативно-правових актів про охорону праці, вимог безпеки проведення освітнього процесу, до відповідальності згідно із законодавством України. </w:t>
            </w:r>
          </w:p>
        </w:tc>
        <w:tc>
          <w:tcPr>
            <w:tcW w:w="4536" w:type="dxa"/>
          </w:tcPr>
          <w:p w14:paraId="2F3458FD" w14:textId="530FC828"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 xml:space="preserve">Розділ ІІІ </w:t>
            </w:r>
            <w:r w:rsidRPr="00B913CF">
              <w:rPr>
                <w:rFonts w:ascii="Times New Roman" w:eastAsia="Calibri" w:hAnsi="Times New Roman" w:cs="Times New Roman"/>
                <w:b/>
              </w:rPr>
              <w:t>пункт 17</w:t>
            </w:r>
          </w:p>
          <w:p w14:paraId="0646A892" w14:textId="41C81785" w:rsidR="00344792" w:rsidRPr="00B913CF" w:rsidRDefault="00344792" w:rsidP="0091662A">
            <w:pPr>
              <w:ind w:firstLine="319"/>
              <w:jc w:val="both"/>
              <w:rPr>
                <w:rFonts w:ascii="Times New Roman" w:eastAsia="Calibri" w:hAnsi="Times New Roman" w:cs="Times New Roman"/>
              </w:rPr>
            </w:pPr>
            <w:r w:rsidRPr="00B913CF">
              <w:rPr>
                <w:rFonts w:ascii="Times New Roman" w:eastAsia="Calibri" w:hAnsi="Times New Roman" w:cs="Times New Roman"/>
              </w:rPr>
              <w:t xml:space="preserve">17. Керівник закладу освіти, </w:t>
            </w:r>
            <w:r w:rsidRPr="00B913CF">
              <w:rPr>
                <w:rFonts w:ascii="Times New Roman" w:eastAsia="Calibri" w:hAnsi="Times New Roman" w:cs="Times New Roman"/>
                <w:b/>
              </w:rPr>
              <w:t>органу управління освітою, іншого державного органу, до сфер</w:t>
            </w:r>
            <w:r w:rsidR="0091662A" w:rsidRPr="00B913CF">
              <w:rPr>
                <w:rFonts w:ascii="Times New Roman" w:eastAsia="Calibri" w:hAnsi="Times New Roman" w:cs="Times New Roman"/>
                <w:b/>
              </w:rPr>
              <w:t>и</w:t>
            </w:r>
            <w:r w:rsidRPr="00B913CF">
              <w:rPr>
                <w:rFonts w:ascii="Times New Roman" w:eastAsia="Calibri" w:hAnsi="Times New Roman" w:cs="Times New Roman"/>
                <w:b/>
              </w:rPr>
              <w:t xml:space="preserve"> управління якого належить заклад освіти, засновник </w:t>
            </w:r>
            <w:r w:rsidRPr="00B913CF">
              <w:rPr>
                <w:rFonts w:ascii="Times New Roman" w:eastAsia="Calibri" w:hAnsi="Times New Roman" w:cs="Times New Roman"/>
                <w:b/>
              </w:rPr>
              <w:lastRenderedPageBreak/>
              <w:t xml:space="preserve">(засновники) </w:t>
            </w:r>
            <w:r w:rsidR="00CF1214" w:rsidRPr="00B913CF">
              <w:rPr>
                <w:rFonts w:ascii="Times New Roman" w:eastAsia="Calibri" w:hAnsi="Times New Roman" w:cs="Times New Roman"/>
                <w:b/>
              </w:rPr>
              <w:t xml:space="preserve">приватного </w:t>
            </w:r>
            <w:r w:rsidRPr="00B913CF">
              <w:rPr>
                <w:rFonts w:ascii="Times New Roman" w:eastAsia="Calibri" w:hAnsi="Times New Roman" w:cs="Times New Roman"/>
                <w:b/>
              </w:rPr>
              <w:t xml:space="preserve">закладу освіти, </w:t>
            </w:r>
            <w:r w:rsidRPr="00B913CF">
              <w:rPr>
                <w:rFonts w:ascii="Times New Roman" w:eastAsia="Calibri" w:hAnsi="Times New Roman" w:cs="Times New Roman"/>
              </w:rPr>
              <w:t xml:space="preserve">зобов'язаний протягом п’яти робочих днів після отримання розглянути матеріали спеціального розслідування нещасного випадку i видати </w:t>
            </w:r>
            <w:r w:rsidRPr="00B913CF">
              <w:rPr>
                <w:rFonts w:ascii="Times New Roman" w:eastAsia="Calibri" w:hAnsi="Times New Roman" w:cs="Times New Roman"/>
                <w:b/>
              </w:rPr>
              <w:t>наказ (розпорядження)</w:t>
            </w:r>
            <w:r w:rsidRPr="00B913CF">
              <w:rPr>
                <w:rFonts w:ascii="Times New Roman" w:eastAsia="Calibri" w:hAnsi="Times New Roman" w:cs="Times New Roman"/>
              </w:rPr>
              <w:t xml:space="preserve"> за результатами спеціального розслідування нещасного випадку, про вжиття запропонованих комісією зі спеціального розслідування заходів щодо запобігання подібним випадкам, а також притягнення осіб, які допустили порушення нормативно-правових актів про охорону праці, вимог безпеки проведення освітнього процесу, до відповідальності згідно із законодавством України.</w:t>
            </w:r>
          </w:p>
        </w:tc>
        <w:tc>
          <w:tcPr>
            <w:tcW w:w="2445" w:type="dxa"/>
          </w:tcPr>
          <w:p w14:paraId="5FBDA787" w14:textId="646CF2F1" w:rsidR="00344792" w:rsidRPr="00B913CF" w:rsidRDefault="00344792" w:rsidP="00344792">
            <w:pPr>
              <w:jc w:val="center"/>
              <w:rPr>
                <w:rFonts w:ascii="Times New Roman" w:hAnsi="Times New Roman" w:cs="Times New Roman"/>
              </w:rPr>
            </w:pPr>
            <w:r w:rsidRPr="00B913CF">
              <w:rPr>
                <w:rFonts w:ascii="Times New Roman" w:eastAsia="Calibri" w:hAnsi="Times New Roman" w:cs="Times New Roman"/>
              </w:rPr>
              <w:lastRenderedPageBreak/>
              <w:t xml:space="preserve">Сектор мобілізаційної роботи, цивільного захисту та безпеки життєдіяльності </w:t>
            </w:r>
          </w:p>
        </w:tc>
        <w:tc>
          <w:tcPr>
            <w:tcW w:w="4218" w:type="dxa"/>
          </w:tcPr>
          <w:p w14:paraId="09D0D29E" w14:textId="6144CE5F" w:rsidR="00344792" w:rsidRPr="00B913CF" w:rsidRDefault="00344792" w:rsidP="00344792">
            <w:pPr>
              <w:ind w:firstLine="319"/>
              <w:jc w:val="both"/>
              <w:rPr>
                <w:rFonts w:ascii="Times New Roman" w:hAnsi="Times New Roman" w:cs="Times New Roman"/>
              </w:rPr>
            </w:pPr>
            <w:r w:rsidRPr="00B913CF">
              <w:rPr>
                <w:rFonts w:ascii="Times New Roman" w:hAnsi="Times New Roman" w:cs="Times New Roman"/>
                <w:b/>
              </w:rPr>
              <w:t xml:space="preserve">Враховано </w:t>
            </w:r>
          </w:p>
          <w:p w14:paraId="7AFAC0BF" w14:textId="77777777"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17</w:t>
            </w:r>
          </w:p>
          <w:p w14:paraId="2B2CB272" w14:textId="11A6E2C7" w:rsidR="00344792" w:rsidRPr="00B913CF" w:rsidRDefault="00344792" w:rsidP="0091662A">
            <w:pPr>
              <w:ind w:firstLine="283"/>
              <w:jc w:val="both"/>
              <w:rPr>
                <w:rFonts w:ascii="Times New Roman" w:hAnsi="Times New Roman" w:cs="Times New Roman"/>
              </w:rPr>
            </w:pPr>
            <w:r w:rsidRPr="00B913CF">
              <w:rPr>
                <w:rFonts w:ascii="Times New Roman" w:eastAsia="Calibri" w:hAnsi="Times New Roman" w:cs="Times New Roman"/>
              </w:rPr>
              <w:t>17. Керівник закладу освіти, органу управління освітою, іншого державного органу, до сфер</w:t>
            </w:r>
            <w:r w:rsidR="0091662A" w:rsidRPr="00B913CF">
              <w:rPr>
                <w:rFonts w:ascii="Times New Roman" w:eastAsia="Calibri" w:hAnsi="Times New Roman" w:cs="Times New Roman"/>
              </w:rPr>
              <w:t>и</w:t>
            </w:r>
            <w:r w:rsidRPr="00B913CF">
              <w:rPr>
                <w:rFonts w:ascii="Times New Roman" w:eastAsia="Calibri" w:hAnsi="Times New Roman" w:cs="Times New Roman"/>
              </w:rPr>
              <w:t xml:space="preserve"> управління якого </w:t>
            </w:r>
            <w:r w:rsidRPr="00B913CF">
              <w:rPr>
                <w:rFonts w:ascii="Times New Roman" w:eastAsia="Calibri" w:hAnsi="Times New Roman" w:cs="Times New Roman"/>
              </w:rPr>
              <w:lastRenderedPageBreak/>
              <w:t xml:space="preserve">належить заклад освіти, засновник (засновники) </w:t>
            </w:r>
            <w:r w:rsidR="00CF1214" w:rsidRPr="00B913CF">
              <w:rPr>
                <w:rFonts w:ascii="Times New Roman" w:eastAsia="Calibri" w:hAnsi="Times New Roman" w:cs="Times New Roman"/>
              </w:rPr>
              <w:t xml:space="preserve">приватного </w:t>
            </w:r>
            <w:r w:rsidRPr="00B913CF">
              <w:rPr>
                <w:rFonts w:ascii="Times New Roman" w:eastAsia="Calibri" w:hAnsi="Times New Roman" w:cs="Times New Roman"/>
              </w:rPr>
              <w:t>закладу освіти, зобов'язаний протягом п’яти робочих днів після отримання розглянути матеріали спеціального розслідування нещасного випадку i видати наказ (розпорядження) за результатами спеціального розслідування нещасного випадку, про вжиття запропонованих комісією зі спеціального розслідування заходів щодо запобігання подібним випадкам, а також притягнення осіб, які допустили порушення нормативно-правових актів про охорону праці, вимог безпеки проведення освітнього процесу, до відповідальності згідно із законодавством України.</w:t>
            </w:r>
          </w:p>
        </w:tc>
      </w:tr>
      <w:tr w:rsidR="00344792" w:rsidRPr="00B913CF" w14:paraId="78A8852C" w14:textId="77777777" w:rsidTr="00EC3EFE">
        <w:tc>
          <w:tcPr>
            <w:tcW w:w="562" w:type="dxa"/>
          </w:tcPr>
          <w:p w14:paraId="0C30140F" w14:textId="77777777" w:rsidR="00344792" w:rsidRPr="00B913CF" w:rsidRDefault="00344792" w:rsidP="00344792">
            <w:pPr>
              <w:pStyle w:val="a4"/>
              <w:numPr>
                <w:ilvl w:val="0"/>
                <w:numId w:val="1"/>
              </w:numPr>
              <w:ind w:left="0" w:right="-114" w:firstLine="0"/>
              <w:jc w:val="both"/>
              <w:rPr>
                <w:rFonts w:ascii="Times New Roman" w:hAnsi="Times New Roman" w:cs="Times New Roman"/>
              </w:rPr>
            </w:pPr>
          </w:p>
        </w:tc>
        <w:tc>
          <w:tcPr>
            <w:tcW w:w="3969" w:type="dxa"/>
          </w:tcPr>
          <w:p w14:paraId="3525D63F" w14:textId="77777777"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16</w:t>
            </w:r>
          </w:p>
          <w:p w14:paraId="2B7E3581" w14:textId="0798F865"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rPr>
              <w:t xml:space="preserve">16. Керівник закладу освіти, засновник (засновники) закладу освіти, органу управління освітою, до сферу управління якого належить заклад освіти, зобов'язаний протягом </w:t>
            </w:r>
            <w:r w:rsidRPr="00B913CF">
              <w:rPr>
                <w:rFonts w:ascii="Times New Roman" w:eastAsia="Calibri" w:hAnsi="Times New Roman" w:cs="Times New Roman"/>
                <w:i/>
              </w:rPr>
              <w:t>п’яти робочих днів</w:t>
            </w:r>
            <w:r w:rsidRPr="00B913CF">
              <w:rPr>
                <w:rFonts w:ascii="Times New Roman" w:eastAsia="Calibri" w:hAnsi="Times New Roman" w:cs="Times New Roman"/>
              </w:rPr>
              <w:t xml:space="preserve"> після отримання розглянути матеріали спеціального розслідування нещасного випадку i видати наказ за результатами спеціального розслідування нещасного випадку, про вжиття запропонованих комісією зі спеціального розслідування заходів щодо запобігання подібним випадкам, а також притягнення осіб, які допустили порушення нормативно-правових актів про охорону праці, </w:t>
            </w:r>
            <w:r w:rsidRPr="00B913CF">
              <w:rPr>
                <w:rFonts w:ascii="Times New Roman" w:eastAsia="Calibri" w:hAnsi="Times New Roman" w:cs="Times New Roman"/>
              </w:rPr>
              <w:lastRenderedPageBreak/>
              <w:t xml:space="preserve">вимог безпеки проведення освітнього процесу, до відповідальності згідно із законодавством України. </w:t>
            </w:r>
          </w:p>
        </w:tc>
        <w:tc>
          <w:tcPr>
            <w:tcW w:w="4536" w:type="dxa"/>
          </w:tcPr>
          <w:p w14:paraId="127DF570" w14:textId="77777777"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rPr>
              <w:lastRenderedPageBreak/>
              <w:t>Розділ ІІІ пункт 16</w:t>
            </w:r>
          </w:p>
          <w:p w14:paraId="23D7563B" w14:textId="053D8CC1"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rPr>
              <w:t xml:space="preserve">16. Керівник закладу освіти, засновник (засновники) закладу освіти, органу управління освітою, до сферу управління якого належить заклад освіти, зобов'язаний протягом </w:t>
            </w:r>
            <w:r w:rsidRPr="00B913CF">
              <w:rPr>
                <w:rFonts w:ascii="Times New Roman" w:eastAsia="Calibri" w:hAnsi="Times New Roman" w:cs="Times New Roman"/>
                <w:b/>
              </w:rPr>
              <w:t>трьох робочих днів</w:t>
            </w:r>
            <w:r w:rsidRPr="00B913CF">
              <w:rPr>
                <w:rFonts w:ascii="Times New Roman" w:eastAsia="Calibri" w:hAnsi="Times New Roman" w:cs="Times New Roman"/>
              </w:rPr>
              <w:t xml:space="preserve"> після отримання розглянути матеріали спеціального розслідування нещасного випадку i видати наказ за результатами спеціального розслідування нещасного випадку, про вжиття запропонованих комісією зі спеціального розслідування заходів щодо запобігання подібним випадкам, а також притягнення осіб, які допустили порушення нормативно-правових актів про охорону праці, вимог безпеки проведення </w:t>
            </w:r>
            <w:r w:rsidRPr="00B913CF">
              <w:rPr>
                <w:rFonts w:ascii="Times New Roman" w:eastAsia="Calibri" w:hAnsi="Times New Roman" w:cs="Times New Roman"/>
              </w:rPr>
              <w:lastRenderedPageBreak/>
              <w:t>освітнього процесу, до відповідальності згідно із законодавством України.</w:t>
            </w:r>
          </w:p>
        </w:tc>
        <w:tc>
          <w:tcPr>
            <w:tcW w:w="2445" w:type="dxa"/>
          </w:tcPr>
          <w:p w14:paraId="1713CA09" w14:textId="254D6B08" w:rsidR="00344792" w:rsidRPr="00B913CF" w:rsidRDefault="00344792" w:rsidP="00344792">
            <w:pPr>
              <w:jc w:val="center"/>
              <w:rPr>
                <w:rFonts w:ascii="Times New Roman" w:hAnsi="Times New Roman" w:cs="Times New Roman"/>
                <w:color w:val="000000"/>
              </w:rPr>
            </w:pPr>
            <w:r w:rsidRPr="00B913CF">
              <w:rPr>
                <w:rFonts w:ascii="Times New Roman" w:hAnsi="Times New Roman" w:cs="Times New Roman"/>
                <w:color w:val="000000"/>
              </w:rPr>
              <w:lastRenderedPageBreak/>
              <w:t>Закарпатський обласний інститут післядипломної педагогічної освіти</w:t>
            </w:r>
          </w:p>
        </w:tc>
        <w:tc>
          <w:tcPr>
            <w:tcW w:w="4218" w:type="dxa"/>
          </w:tcPr>
          <w:p w14:paraId="260FDE1C" w14:textId="77777777" w:rsidR="00344792" w:rsidRPr="00B913CF" w:rsidRDefault="00344792" w:rsidP="00344792">
            <w:pPr>
              <w:ind w:firstLine="319"/>
              <w:jc w:val="both"/>
              <w:rPr>
                <w:rFonts w:ascii="Times New Roman" w:hAnsi="Times New Roman" w:cs="Times New Roman"/>
              </w:rPr>
            </w:pPr>
            <w:r w:rsidRPr="00B913CF">
              <w:rPr>
                <w:rFonts w:ascii="Times New Roman" w:hAnsi="Times New Roman" w:cs="Times New Roman"/>
                <w:b/>
              </w:rPr>
              <w:t xml:space="preserve">Не враховано </w:t>
            </w:r>
            <w:r w:rsidRPr="00B913CF">
              <w:rPr>
                <w:rFonts w:ascii="Times New Roman" w:hAnsi="Times New Roman" w:cs="Times New Roman"/>
              </w:rPr>
              <w:t>(підстави)</w:t>
            </w:r>
          </w:p>
          <w:p w14:paraId="6D3A8260" w14:textId="49C8A798" w:rsidR="00344792" w:rsidRPr="00B913CF" w:rsidRDefault="00344792" w:rsidP="00344792">
            <w:pPr>
              <w:ind w:firstLine="319"/>
              <w:jc w:val="both"/>
              <w:rPr>
                <w:rFonts w:ascii="Times New Roman" w:hAnsi="Times New Roman" w:cs="Times New Roman"/>
                <w:b/>
              </w:rPr>
            </w:pPr>
            <w:r w:rsidRPr="00B913CF">
              <w:rPr>
                <w:rFonts w:ascii="Times New Roman" w:hAnsi="Times New Roman" w:cs="Times New Roman"/>
              </w:rPr>
              <w:t>Пунктом 52 Порядку проведення розслідування та ведення обліку нещасних випадків, професійних захворювань і аварій на виробництві, затвердженого постановою Кабінету Міністрів України від 30 листопада 2011 р. N 1232 визначено термін п’ять робочих днів.</w:t>
            </w:r>
          </w:p>
        </w:tc>
      </w:tr>
      <w:tr w:rsidR="00344792" w:rsidRPr="00B913CF" w14:paraId="24670960" w14:textId="77777777" w:rsidTr="00EC3EFE">
        <w:tc>
          <w:tcPr>
            <w:tcW w:w="562" w:type="dxa"/>
          </w:tcPr>
          <w:p w14:paraId="3441677D" w14:textId="77777777" w:rsidR="00344792" w:rsidRPr="00B913CF" w:rsidRDefault="00344792" w:rsidP="00344792">
            <w:pPr>
              <w:pStyle w:val="a4"/>
              <w:numPr>
                <w:ilvl w:val="0"/>
                <w:numId w:val="1"/>
              </w:numPr>
              <w:ind w:left="0" w:right="-114" w:firstLine="0"/>
              <w:jc w:val="both"/>
              <w:rPr>
                <w:rFonts w:ascii="Times New Roman" w:hAnsi="Times New Roman" w:cs="Times New Roman"/>
              </w:rPr>
            </w:pPr>
          </w:p>
        </w:tc>
        <w:tc>
          <w:tcPr>
            <w:tcW w:w="3969" w:type="dxa"/>
          </w:tcPr>
          <w:p w14:paraId="344AD303" w14:textId="1CB92FCE"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rPr>
              <w:t xml:space="preserve">Розділ ІІІ </w:t>
            </w:r>
            <w:r w:rsidRPr="00B913CF">
              <w:rPr>
                <w:rFonts w:ascii="Times New Roman" w:eastAsia="Calibri" w:hAnsi="Times New Roman" w:cs="Times New Roman"/>
                <w:i/>
              </w:rPr>
              <w:t>пункт 17</w:t>
            </w:r>
          </w:p>
          <w:p w14:paraId="4C2BF323" w14:textId="41189952"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i/>
              </w:rPr>
              <w:t>17.</w:t>
            </w:r>
            <w:r w:rsidRPr="00B913CF">
              <w:rPr>
                <w:rFonts w:ascii="Times New Roman" w:eastAsia="Calibri" w:hAnsi="Times New Roman" w:cs="Times New Roman"/>
              </w:rPr>
              <w:t xml:space="preserve"> Примірники акта спеціального розслідування, акта Н-Н (на кожного потерпілого окремо), копії наказу за результатами спеціального розслідування нещасного випадку </w:t>
            </w:r>
            <w:r w:rsidRPr="00B913CF">
              <w:rPr>
                <w:rFonts w:ascii="Times New Roman" w:eastAsia="Calibri" w:hAnsi="Times New Roman" w:cs="Times New Roman"/>
                <w:i/>
              </w:rPr>
              <w:t xml:space="preserve">закладу освіти, засновника (засновників) закладу освіти, органу управління освітою, до сфери управління якого належить заклад освіти, </w:t>
            </w:r>
            <w:r w:rsidRPr="00B913CF">
              <w:rPr>
                <w:rFonts w:ascii="Times New Roman" w:eastAsia="Calibri" w:hAnsi="Times New Roman" w:cs="Times New Roman"/>
              </w:rPr>
              <w:t xml:space="preserve">в десятиденний строк після завершення розслідування надсилаються керівником закладу освіти, </w:t>
            </w:r>
            <w:r w:rsidRPr="00B913CF">
              <w:rPr>
                <w:rFonts w:ascii="Times New Roman" w:eastAsia="Calibri" w:hAnsi="Times New Roman" w:cs="Times New Roman"/>
                <w:i/>
              </w:rPr>
              <w:t>засновником (засновниками) закладу освіти</w:t>
            </w:r>
            <w:r w:rsidRPr="00B913CF">
              <w:rPr>
                <w:rFonts w:ascii="Times New Roman" w:eastAsia="Calibri" w:hAnsi="Times New Roman" w:cs="Times New Roman"/>
              </w:rPr>
              <w:t>, органом управління освітою, до сфери управління якого належить заклад освіти, до Міністерства освіти і науки України.</w:t>
            </w:r>
          </w:p>
        </w:tc>
        <w:tc>
          <w:tcPr>
            <w:tcW w:w="4536" w:type="dxa"/>
          </w:tcPr>
          <w:p w14:paraId="3CC87B49" w14:textId="19D3EC11" w:rsidR="00344792" w:rsidRPr="00B913CF" w:rsidRDefault="00344792" w:rsidP="00344792">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Розділ ІІІ </w:t>
            </w:r>
            <w:r w:rsidRPr="00B913CF">
              <w:rPr>
                <w:rFonts w:ascii="Times New Roman" w:eastAsia="Calibri" w:hAnsi="Times New Roman" w:cs="Times New Roman"/>
                <w:b/>
              </w:rPr>
              <w:t>пункт 18</w:t>
            </w:r>
          </w:p>
          <w:p w14:paraId="4D1B5F8E" w14:textId="704D879B"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b/>
              </w:rPr>
              <w:t>18.</w:t>
            </w:r>
            <w:r w:rsidRPr="00B913CF">
              <w:rPr>
                <w:rFonts w:ascii="Times New Roman" w:eastAsia="Calibri" w:hAnsi="Times New Roman" w:cs="Times New Roman"/>
              </w:rPr>
              <w:t xml:space="preserve"> Примірники акта спеціального розслідування, акта Н-Н (на кожного потерпілого окремо), копії наказу за результатами спеціального розслідування нещасного випадку </w:t>
            </w:r>
            <w:r w:rsidRPr="00B913CF">
              <w:rPr>
                <w:rFonts w:ascii="Times New Roman" w:eastAsia="Calibri" w:hAnsi="Times New Roman" w:cs="Times New Roman"/>
                <w:b/>
              </w:rPr>
              <w:t>закладу освіти, органу управління освітою, до сфери управління якого належить заклад освіти</w:t>
            </w:r>
            <w:r w:rsidRPr="00B913CF">
              <w:rPr>
                <w:rFonts w:ascii="Times New Roman" w:eastAsia="Calibri" w:hAnsi="Times New Roman" w:cs="Times New Roman"/>
              </w:rPr>
              <w:t>,</w:t>
            </w:r>
            <w:r w:rsidRPr="00B913CF">
              <w:rPr>
                <w:rFonts w:ascii="Times New Roman" w:eastAsia="Calibri" w:hAnsi="Times New Roman" w:cs="Times New Roman"/>
                <w:i/>
              </w:rPr>
              <w:t xml:space="preserve"> </w:t>
            </w:r>
            <w:r w:rsidRPr="00B913CF">
              <w:rPr>
                <w:rFonts w:ascii="Times New Roman" w:eastAsia="Calibri" w:hAnsi="Times New Roman" w:cs="Times New Roman"/>
              </w:rPr>
              <w:t>в десятиденний строк після завершення розслідування надсилаються керівником закладу освіти, органом управління освітою, до сфери управління якого належить заклад освіти, до Міністерства освіти і науки України.</w:t>
            </w:r>
          </w:p>
        </w:tc>
        <w:tc>
          <w:tcPr>
            <w:tcW w:w="2445" w:type="dxa"/>
          </w:tcPr>
          <w:p w14:paraId="2E2D9C42" w14:textId="124B1371" w:rsidR="00344792" w:rsidRPr="00B913CF" w:rsidRDefault="00344792" w:rsidP="00344792">
            <w:pPr>
              <w:jc w:val="center"/>
              <w:rPr>
                <w:rFonts w:ascii="Times New Roman" w:hAnsi="Times New Roman" w:cs="Times New Roman"/>
                <w:color w:val="000000"/>
              </w:rPr>
            </w:pPr>
            <w:r w:rsidRPr="00B913CF">
              <w:rPr>
                <w:rFonts w:ascii="Times New Roman" w:eastAsia="Calibri" w:hAnsi="Times New Roman" w:cs="Times New Roman"/>
              </w:rPr>
              <w:t xml:space="preserve">Сектор мобілізаційної роботи, цивільного захисту та безпеки життєдіяльності </w:t>
            </w:r>
          </w:p>
        </w:tc>
        <w:tc>
          <w:tcPr>
            <w:tcW w:w="4218" w:type="dxa"/>
          </w:tcPr>
          <w:p w14:paraId="6878C69B" w14:textId="77777777" w:rsidR="00344792" w:rsidRPr="00B913CF" w:rsidRDefault="00344792" w:rsidP="00344792">
            <w:pPr>
              <w:ind w:firstLine="319"/>
              <w:jc w:val="both"/>
              <w:rPr>
                <w:rFonts w:ascii="Times New Roman" w:hAnsi="Times New Roman" w:cs="Times New Roman"/>
              </w:rPr>
            </w:pPr>
            <w:r w:rsidRPr="00B913CF">
              <w:rPr>
                <w:rFonts w:ascii="Times New Roman" w:hAnsi="Times New Roman" w:cs="Times New Roman"/>
                <w:b/>
              </w:rPr>
              <w:t xml:space="preserve">Враховано </w:t>
            </w:r>
          </w:p>
          <w:p w14:paraId="42EC1924" w14:textId="77777777" w:rsidR="00344792" w:rsidRPr="00B913CF" w:rsidRDefault="00344792" w:rsidP="00344792">
            <w:pPr>
              <w:ind w:firstLine="319"/>
              <w:jc w:val="both"/>
              <w:rPr>
                <w:rFonts w:ascii="Times New Roman" w:eastAsia="Calibri" w:hAnsi="Times New Roman" w:cs="Times New Roman"/>
              </w:rPr>
            </w:pPr>
            <w:r w:rsidRPr="00B913CF">
              <w:rPr>
                <w:rFonts w:ascii="Times New Roman" w:eastAsia="Calibri" w:hAnsi="Times New Roman" w:cs="Times New Roman"/>
              </w:rPr>
              <w:t>Розділ ІІІ пункт 18</w:t>
            </w:r>
          </w:p>
          <w:p w14:paraId="26D0695E" w14:textId="12EE80EF" w:rsidR="00344792" w:rsidRPr="00B913CF" w:rsidRDefault="00344792" w:rsidP="00344792">
            <w:pPr>
              <w:ind w:firstLine="319"/>
              <w:jc w:val="both"/>
              <w:rPr>
                <w:rFonts w:ascii="Times New Roman" w:hAnsi="Times New Roman" w:cs="Times New Roman"/>
              </w:rPr>
            </w:pPr>
            <w:r w:rsidRPr="00B913CF">
              <w:rPr>
                <w:rFonts w:ascii="Times New Roman" w:eastAsia="Calibri" w:hAnsi="Times New Roman" w:cs="Times New Roman"/>
              </w:rPr>
              <w:t>18. Примірники акта спеціального розслідування, акта Н-Н (на кожного потерпілого окремо), копії наказу за результатами спеціального розслідування нещасного випадку закладу освіти, органу управління освітою, до сфери управління якого належить заклад освіти, в десятиденний строк після завершення розслідування надсилаються керівником закладу освіти, органом управління освітою, до сфери управління якого належить заклад освіти, до Міністерства освіти і науки України.</w:t>
            </w:r>
          </w:p>
        </w:tc>
      </w:tr>
      <w:tr w:rsidR="005809D1" w:rsidRPr="00B913CF" w14:paraId="66A46B3F" w14:textId="77777777" w:rsidTr="00EC3EFE">
        <w:tc>
          <w:tcPr>
            <w:tcW w:w="562" w:type="dxa"/>
          </w:tcPr>
          <w:p w14:paraId="355BC181" w14:textId="77777777" w:rsidR="005809D1" w:rsidRPr="00B913CF" w:rsidRDefault="005809D1" w:rsidP="005809D1">
            <w:pPr>
              <w:pStyle w:val="a4"/>
              <w:numPr>
                <w:ilvl w:val="0"/>
                <w:numId w:val="1"/>
              </w:numPr>
              <w:ind w:left="0" w:right="-114" w:firstLine="0"/>
              <w:jc w:val="both"/>
              <w:rPr>
                <w:rFonts w:ascii="Times New Roman" w:hAnsi="Times New Roman" w:cs="Times New Roman"/>
              </w:rPr>
            </w:pPr>
          </w:p>
        </w:tc>
        <w:tc>
          <w:tcPr>
            <w:tcW w:w="3969" w:type="dxa"/>
          </w:tcPr>
          <w:p w14:paraId="1C1B3959" w14:textId="19AB1B4E" w:rsidR="005809D1" w:rsidRPr="00B913CF" w:rsidRDefault="005809D1" w:rsidP="005809D1">
            <w:pPr>
              <w:ind w:firstLine="319"/>
              <w:jc w:val="both"/>
              <w:rPr>
                <w:rFonts w:ascii="Times New Roman" w:eastAsia="Calibri" w:hAnsi="Times New Roman" w:cs="Times New Roman"/>
                <w:i/>
              </w:rPr>
            </w:pPr>
            <w:r w:rsidRPr="00B913CF">
              <w:rPr>
                <w:rFonts w:ascii="Times New Roman" w:hAnsi="Times New Roman"/>
                <w:i/>
              </w:rPr>
              <w:t>ІV. Звітність про нещасні випадки</w:t>
            </w:r>
          </w:p>
        </w:tc>
        <w:tc>
          <w:tcPr>
            <w:tcW w:w="4536" w:type="dxa"/>
          </w:tcPr>
          <w:p w14:paraId="5B73C9BF" w14:textId="19E2D981" w:rsidR="005809D1" w:rsidRPr="00B913CF" w:rsidRDefault="005809D1" w:rsidP="005809D1">
            <w:pPr>
              <w:ind w:firstLine="319"/>
              <w:jc w:val="both"/>
              <w:rPr>
                <w:rFonts w:ascii="Times New Roman" w:eastAsia="Calibri" w:hAnsi="Times New Roman" w:cs="Times New Roman"/>
                <w:b/>
              </w:rPr>
            </w:pPr>
            <w:r w:rsidRPr="00B913CF">
              <w:rPr>
                <w:rFonts w:ascii="Times New Roman" w:hAnsi="Times New Roman"/>
                <w:b/>
              </w:rPr>
              <w:t>ІV. Порядок ведення обліку нещасних випадків</w:t>
            </w:r>
          </w:p>
        </w:tc>
        <w:tc>
          <w:tcPr>
            <w:tcW w:w="2445" w:type="dxa"/>
          </w:tcPr>
          <w:p w14:paraId="040F89FE" w14:textId="09F7ABDB" w:rsidR="005809D1" w:rsidRPr="00B913CF" w:rsidRDefault="005809D1" w:rsidP="005809D1">
            <w:pPr>
              <w:jc w:val="center"/>
              <w:rPr>
                <w:rFonts w:ascii="Times New Roman" w:eastAsia="Calibri" w:hAnsi="Times New Roman" w:cs="Times New Roman"/>
              </w:rPr>
            </w:pPr>
            <w:r w:rsidRPr="00B913CF">
              <w:rPr>
                <w:rFonts w:ascii="Times New Roman" w:eastAsia="Calibri" w:hAnsi="Times New Roman" w:cs="Times New Roman"/>
              </w:rPr>
              <w:t xml:space="preserve">Сектор мобілізаційної роботи, цивільного захисту та безпеки життєдіяльності </w:t>
            </w:r>
          </w:p>
        </w:tc>
        <w:tc>
          <w:tcPr>
            <w:tcW w:w="4218" w:type="dxa"/>
          </w:tcPr>
          <w:p w14:paraId="28DDE88B" w14:textId="77777777" w:rsidR="005809D1" w:rsidRPr="00B913CF" w:rsidRDefault="005809D1" w:rsidP="005809D1">
            <w:pPr>
              <w:ind w:firstLine="319"/>
              <w:jc w:val="both"/>
              <w:rPr>
                <w:rFonts w:ascii="Times New Roman" w:hAnsi="Times New Roman" w:cs="Times New Roman"/>
              </w:rPr>
            </w:pPr>
            <w:r w:rsidRPr="00B913CF">
              <w:rPr>
                <w:rFonts w:ascii="Times New Roman" w:hAnsi="Times New Roman" w:cs="Times New Roman"/>
                <w:b/>
              </w:rPr>
              <w:t xml:space="preserve">Враховано </w:t>
            </w:r>
          </w:p>
          <w:p w14:paraId="632D9470" w14:textId="4F4946B3" w:rsidR="005809D1" w:rsidRPr="00B913CF" w:rsidRDefault="005809D1" w:rsidP="005809D1">
            <w:pPr>
              <w:ind w:firstLine="319"/>
              <w:jc w:val="both"/>
              <w:rPr>
                <w:rFonts w:ascii="Times New Roman" w:hAnsi="Times New Roman" w:cs="Times New Roman"/>
              </w:rPr>
            </w:pPr>
            <w:r w:rsidRPr="00B913CF">
              <w:rPr>
                <w:rFonts w:ascii="Times New Roman" w:hAnsi="Times New Roman"/>
              </w:rPr>
              <w:t>ІV. Порядок ведення обліку нещасних випадків</w:t>
            </w:r>
          </w:p>
        </w:tc>
      </w:tr>
      <w:tr w:rsidR="005809D1" w:rsidRPr="00B913CF" w14:paraId="794134AD" w14:textId="77777777" w:rsidTr="00EC3EFE">
        <w:tc>
          <w:tcPr>
            <w:tcW w:w="562" w:type="dxa"/>
          </w:tcPr>
          <w:p w14:paraId="0268A2B6" w14:textId="77777777" w:rsidR="005809D1" w:rsidRPr="00B913CF" w:rsidRDefault="005809D1" w:rsidP="005809D1">
            <w:pPr>
              <w:pStyle w:val="a4"/>
              <w:numPr>
                <w:ilvl w:val="0"/>
                <w:numId w:val="1"/>
              </w:numPr>
              <w:ind w:left="0" w:right="-114" w:firstLine="0"/>
              <w:jc w:val="both"/>
              <w:rPr>
                <w:rFonts w:ascii="Times New Roman" w:hAnsi="Times New Roman" w:cs="Times New Roman"/>
              </w:rPr>
            </w:pPr>
          </w:p>
        </w:tc>
        <w:tc>
          <w:tcPr>
            <w:tcW w:w="3969" w:type="dxa"/>
          </w:tcPr>
          <w:p w14:paraId="1051D6A3" w14:textId="77777777" w:rsidR="005809D1" w:rsidRPr="00B913CF" w:rsidRDefault="005809D1" w:rsidP="005809D1">
            <w:pPr>
              <w:ind w:firstLine="319"/>
              <w:jc w:val="both"/>
              <w:rPr>
                <w:rFonts w:ascii="Times New Roman" w:eastAsia="Calibri" w:hAnsi="Times New Roman" w:cs="Times New Roman"/>
              </w:rPr>
            </w:pPr>
            <w:r w:rsidRPr="00B913CF">
              <w:rPr>
                <w:rFonts w:ascii="Times New Roman" w:eastAsia="Calibri" w:hAnsi="Times New Roman" w:cs="Times New Roman"/>
              </w:rPr>
              <w:t>Розділ ІV пункт 1</w:t>
            </w:r>
          </w:p>
          <w:p w14:paraId="0336C4FC" w14:textId="3ADFAD06" w:rsidR="005809D1" w:rsidRPr="00B913CF" w:rsidRDefault="005809D1" w:rsidP="005809D1">
            <w:pPr>
              <w:ind w:firstLine="319"/>
              <w:jc w:val="both"/>
              <w:rPr>
                <w:rFonts w:ascii="Times New Roman" w:eastAsia="Calibri" w:hAnsi="Times New Roman" w:cs="Times New Roman"/>
              </w:rPr>
            </w:pPr>
            <w:r w:rsidRPr="00B913CF">
              <w:rPr>
                <w:rFonts w:ascii="Times New Roman" w:eastAsia="Calibri" w:hAnsi="Times New Roman" w:cs="Times New Roman"/>
              </w:rPr>
              <w:t>норма відсутня</w:t>
            </w:r>
          </w:p>
        </w:tc>
        <w:tc>
          <w:tcPr>
            <w:tcW w:w="4536" w:type="dxa"/>
          </w:tcPr>
          <w:p w14:paraId="3B667A07" w14:textId="02D1C57C" w:rsidR="005809D1" w:rsidRPr="00B913CF" w:rsidRDefault="005809D1" w:rsidP="005809D1">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Розділ ІV </w:t>
            </w:r>
            <w:r w:rsidRPr="00B913CF">
              <w:rPr>
                <w:rFonts w:ascii="Times New Roman" w:eastAsia="Calibri" w:hAnsi="Times New Roman" w:cs="Times New Roman"/>
                <w:b/>
              </w:rPr>
              <w:t>додати пункт 1, пункт 1 вважати пунктом 2</w:t>
            </w:r>
          </w:p>
          <w:p w14:paraId="672FB91C" w14:textId="665BBA9E" w:rsidR="005809D1" w:rsidRPr="00B913CF" w:rsidRDefault="005809D1" w:rsidP="00CF1214">
            <w:pPr>
              <w:ind w:firstLine="319"/>
              <w:jc w:val="both"/>
              <w:rPr>
                <w:rFonts w:ascii="Times New Roman" w:hAnsi="Times New Roman"/>
                <w:b/>
                <w:sz w:val="28"/>
                <w:szCs w:val="28"/>
              </w:rPr>
            </w:pPr>
            <w:r w:rsidRPr="00B913CF">
              <w:rPr>
                <w:rFonts w:ascii="Times New Roman" w:eastAsia="Calibri" w:hAnsi="Times New Roman" w:cs="Times New Roman"/>
                <w:b/>
              </w:rPr>
              <w:t xml:space="preserve">1. Порядок </w:t>
            </w:r>
            <w:r w:rsidR="008143E2" w:rsidRPr="00B913CF">
              <w:rPr>
                <w:rFonts w:ascii="Times New Roman" w:eastAsia="Calibri" w:hAnsi="Times New Roman" w:cs="Times New Roman"/>
                <w:b/>
              </w:rPr>
              <w:t xml:space="preserve">ведення </w:t>
            </w:r>
            <w:r w:rsidRPr="00B913CF">
              <w:rPr>
                <w:rFonts w:ascii="Times New Roman" w:eastAsia="Calibri" w:hAnsi="Times New Roman" w:cs="Times New Roman"/>
                <w:b/>
              </w:rPr>
              <w:t>обліку</w:t>
            </w:r>
            <w:r w:rsidR="008143E2" w:rsidRPr="00B913CF">
              <w:rPr>
                <w:rFonts w:ascii="Times New Roman" w:eastAsia="Calibri" w:hAnsi="Times New Roman" w:cs="Times New Roman"/>
                <w:b/>
              </w:rPr>
              <w:t xml:space="preserve"> </w:t>
            </w:r>
            <w:r w:rsidRPr="00B913CF">
              <w:rPr>
                <w:rFonts w:ascii="Times New Roman" w:eastAsia="Calibri" w:hAnsi="Times New Roman" w:cs="Times New Roman"/>
                <w:b/>
              </w:rPr>
              <w:t xml:space="preserve">нещасних випадків під час освітнього процесу </w:t>
            </w:r>
            <w:r w:rsidR="00CF1214" w:rsidRPr="00B913CF">
              <w:rPr>
                <w:rFonts w:ascii="Times New Roman" w:eastAsia="Calibri" w:hAnsi="Times New Roman" w:cs="Times New Roman"/>
                <w:b/>
              </w:rPr>
              <w:t xml:space="preserve">в </w:t>
            </w:r>
            <w:r w:rsidRPr="00B913CF">
              <w:rPr>
                <w:rFonts w:ascii="Times New Roman" w:eastAsia="Calibri" w:hAnsi="Times New Roman" w:cs="Times New Roman"/>
                <w:b/>
              </w:rPr>
              <w:t>заклад</w:t>
            </w:r>
            <w:r w:rsidR="00CF1214" w:rsidRPr="00B913CF">
              <w:rPr>
                <w:rFonts w:ascii="Times New Roman" w:eastAsia="Calibri" w:hAnsi="Times New Roman" w:cs="Times New Roman"/>
                <w:b/>
              </w:rPr>
              <w:t>ах</w:t>
            </w:r>
            <w:r w:rsidRPr="00B913CF">
              <w:rPr>
                <w:rFonts w:ascii="Times New Roman" w:eastAsia="Calibri" w:hAnsi="Times New Roman" w:cs="Times New Roman"/>
                <w:b/>
              </w:rPr>
              <w:t xml:space="preserve"> освіти, що належать до сфери управління інших державних органів, визначається цими органами</w:t>
            </w:r>
            <w:r w:rsidR="005716C0" w:rsidRPr="00B913CF">
              <w:rPr>
                <w:rFonts w:ascii="Times New Roman" w:eastAsia="Calibri" w:hAnsi="Times New Roman" w:cs="Times New Roman"/>
                <w:b/>
              </w:rPr>
              <w:t>,</w:t>
            </w:r>
            <w:r w:rsidR="008143E2" w:rsidRPr="00B913CF">
              <w:rPr>
                <w:rFonts w:ascii="Times New Roman" w:eastAsia="Calibri" w:hAnsi="Times New Roman" w:cs="Times New Roman"/>
                <w:b/>
              </w:rPr>
              <w:t xml:space="preserve"> </w:t>
            </w:r>
            <w:r w:rsidR="005716C0" w:rsidRPr="00B913CF">
              <w:rPr>
                <w:rFonts w:ascii="Times New Roman" w:eastAsia="Calibri" w:hAnsi="Times New Roman" w:cs="Times New Roman"/>
                <w:b/>
              </w:rPr>
              <w:t>а</w:t>
            </w:r>
            <w:r w:rsidR="008143E2" w:rsidRPr="00B913CF">
              <w:rPr>
                <w:rFonts w:ascii="Times New Roman" w:eastAsia="Calibri" w:hAnsi="Times New Roman" w:cs="Times New Roman"/>
                <w:b/>
              </w:rPr>
              <w:t xml:space="preserve"> </w:t>
            </w:r>
            <w:r w:rsidR="00CF1214" w:rsidRPr="00B913CF">
              <w:rPr>
                <w:rFonts w:ascii="Times New Roman" w:eastAsia="Calibri" w:hAnsi="Times New Roman" w:cs="Times New Roman"/>
                <w:b/>
              </w:rPr>
              <w:t xml:space="preserve">в </w:t>
            </w:r>
            <w:r w:rsidR="00CF1214" w:rsidRPr="00B913CF">
              <w:rPr>
                <w:rFonts w:ascii="Times New Roman" w:eastAsia="Calibri" w:hAnsi="Times New Roman" w:cs="Times New Roman"/>
                <w:b/>
              </w:rPr>
              <w:lastRenderedPageBreak/>
              <w:t xml:space="preserve">приватних </w:t>
            </w:r>
            <w:r w:rsidR="008143E2" w:rsidRPr="00B913CF">
              <w:rPr>
                <w:rFonts w:ascii="Times New Roman" w:eastAsia="Calibri" w:hAnsi="Times New Roman" w:cs="Times New Roman"/>
                <w:b/>
              </w:rPr>
              <w:t>закл</w:t>
            </w:r>
            <w:r w:rsidR="005716C0" w:rsidRPr="00B913CF">
              <w:rPr>
                <w:rFonts w:ascii="Times New Roman" w:eastAsia="Calibri" w:hAnsi="Times New Roman" w:cs="Times New Roman"/>
                <w:b/>
              </w:rPr>
              <w:t>ад</w:t>
            </w:r>
            <w:r w:rsidR="00CF1214" w:rsidRPr="00B913CF">
              <w:rPr>
                <w:rFonts w:ascii="Times New Roman" w:eastAsia="Calibri" w:hAnsi="Times New Roman" w:cs="Times New Roman"/>
                <w:b/>
              </w:rPr>
              <w:t>ах</w:t>
            </w:r>
            <w:r w:rsidR="005716C0" w:rsidRPr="00B913CF">
              <w:rPr>
                <w:rFonts w:ascii="Times New Roman" w:eastAsia="Calibri" w:hAnsi="Times New Roman" w:cs="Times New Roman"/>
                <w:b/>
              </w:rPr>
              <w:t xml:space="preserve"> освіти, </w:t>
            </w:r>
            <w:r w:rsidR="00CF1214" w:rsidRPr="00B913CF">
              <w:rPr>
                <w:rFonts w:ascii="Times New Roman" w:eastAsia="Calibri" w:hAnsi="Times New Roman" w:cs="Times New Roman"/>
                <w:b/>
              </w:rPr>
              <w:t>визначається їх</w:t>
            </w:r>
            <w:r w:rsidR="005716C0" w:rsidRPr="00B913CF">
              <w:rPr>
                <w:rFonts w:ascii="Times New Roman" w:eastAsia="Calibri" w:hAnsi="Times New Roman" w:cs="Times New Roman"/>
                <w:b/>
              </w:rPr>
              <w:t xml:space="preserve"> засновник</w:t>
            </w:r>
            <w:r w:rsidR="00CF1214" w:rsidRPr="00B913CF">
              <w:rPr>
                <w:rFonts w:ascii="Times New Roman" w:eastAsia="Calibri" w:hAnsi="Times New Roman" w:cs="Times New Roman"/>
                <w:b/>
              </w:rPr>
              <w:t>ом</w:t>
            </w:r>
            <w:r w:rsidR="005716C0" w:rsidRPr="00B913CF">
              <w:rPr>
                <w:rFonts w:ascii="Times New Roman" w:eastAsia="Calibri" w:hAnsi="Times New Roman" w:cs="Times New Roman"/>
                <w:b/>
              </w:rPr>
              <w:t xml:space="preserve"> (засновник</w:t>
            </w:r>
            <w:r w:rsidR="00CF1214" w:rsidRPr="00B913CF">
              <w:rPr>
                <w:rFonts w:ascii="Times New Roman" w:eastAsia="Calibri" w:hAnsi="Times New Roman" w:cs="Times New Roman"/>
                <w:b/>
              </w:rPr>
              <w:t>ами</w:t>
            </w:r>
            <w:r w:rsidR="005716C0" w:rsidRPr="00B913CF">
              <w:rPr>
                <w:rFonts w:ascii="Times New Roman" w:eastAsia="Calibri" w:hAnsi="Times New Roman" w:cs="Times New Roman"/>
                <w:b/>
              </w:rPr>
              <w:t xml:space="preserve">). </w:t>
            </w:r>
          </w:p>
        </w:tc>
        <w:tc>
          <w:tcPr>
            <w:tcW w:w="2445" w:type="dxa"/>
          </w:tcPr>
          <w:p w14:paraId="2CDD558A" w14:textId="01E2FD6B" w:rsidR="005809D1" w:rsidRPr="00B913CF" w:rsidRDefault="005809D1" w:rsidP="005809D1">
            <w:pPr>
              <w:jc w:val="center"/>
              <w:rPr>
                <w:rFonts w:ascii="Times New Roman" w:eastAsia="Calibri" w:hAnsi="Times New Roman" w:cs="Times New Roman"/>
              </w:rPr>
            </w:pPr>
            <w:r w:rsidRPr="00B913CF">
              <w:rPr>
                <w:rFonts w:ascii="Times New Roman" w:eastAsia="Calibri" w:hAnsi="Times New Roman" w:cs="Times New Roman"/>
              </w:rPr>
              <w:lastRenderedPageBreak/>
              <w:t xml:space="preserve">Сектор мобілізаційної роботи, цивільного захисту та безпеки життєдіяльності </w:t>
            </w:r>
          </w:p>
        </w:tc>
        <w:tc>
          <w:tcPr>
            <w:tcW w:w="4218" w:type="dxa"/>
          </w:tcPr>
          <w:p w14:paraId="6261DD45" w14:textId="77777777" w:rsidR="005809D1" w:rsidRPr="00B913CF" w:rsidRDefault="005809D1" w:rsidP="005809D1">
            <w:pPr>
              <w:ind w:firstLine="319"/>
              <w:jc w:val="both"/>
              <w:rPr>
                <w:rFonts w:ascii="Times New Roman" w:hAnsi="Times New Roman" w:cs="Times New Roman"/>
              </w:rPr>
            </w:pPr>
            <w:r w:rsidRPr="00B913CF">
              <w:rPr>
                <w:rFonts w:ascii="Times New Roman" w:hAnsi="Times New Roman" w:cs="Times New Roman"/>
                <w:b/>
              </w:rPr>
              <w:t xml:space="preserve">Враховано </w:t>
            </w:r>
          </w:p>
          <w:p w14:paraId="20712C20" w14:textId="77777777" w:rsidR="005809D1" w:rsidRPr="00B913CF" w:rsidRDefault="005809D1" w:rsidP="005809D1">
            <w:pPr>
              <w:ind w:firstLine="319"/>
              <w:jc w:val="both"/>
              <w:rPr>
                <w:rFonts w:ascii="Times New Roman" w:eastAsia="Calibri" w:hAnsi="Times New Roman" w:cs="Times New Roman"/>
              </w:rPr>
            </w:pPr>
            <w:r w:rsidRPr="00B913CF">
              <w:rPr>
                <w:rFonts w:ascii="Times New Roman" w:eastAsia="Calibri" w:hAnsi="Times New Roman" w:cs="Times New Roman"/>
              </w:rPr>
              <w:t>Розділ ІV додати пункт 1, пункт 1 вважати пунктом 2</w:t>
            </w:r>
          </w:p>
          <w:p w14:paraId="42275052" w14:textId="79C58778" w:rsidR="005809D1" w:rsidRPr="00B913CF" w:rsidRDefault="00CF1214" w:rsidP="00CF1214">
            <w:pPr>
              <w:ind w:firstLine="319"/>
              <w:jc w:val="both"/>
              <w:rPr>
                <w:rFonts w:ascii="Times New Roman" w:hAnsi="Times New Roman" w:cs="Times New Roman"/>
              </w:rPr>
            </w:pPr>
            <w:r w:rsidRPr="00B913CF">
              <w:rPr>
                <w:rFonts w:ascii="Times New Roman" w:eastAsia="Calibri" w:hAnsi="Times New Roman" w:cs="Times New Roman"/>
              </w:rPr>
              <w:t xml:space="preserve">1. Порядок ведення обліку нещасних випадків під час освітнього процесу в закладах освіти, що належать до сфери управління інших державних органів, визначається цими органами, а в </w:t>
            </w:r>
            <w:r w:rsidRPr="00B913CF">
              <w:rPr>
                <w:rFonts w:ascii="Times New Roman" w:eastAsia="Calibri" w:hAnsi="Times New Roman" w:cs="Times New Roman"/>
              </w:rPr>
              <w:lastRenderedPageBreak/>
              <w:t>приватних закладах освіти, визначається їх засновником (засновниками).</w:t>
            </w:r>
          </w:p>
        </w:tc>
      </w:tr>
      <w:tr w:rsidR="003634D6" w:rsidRPr="00B913CF" w14:paraId="5D46C59D" w14:textId="77777777" w:rsidTr="00EC3EFE">
        <w:tc>
          <w:tcPr>
            <w:tcW w:w="562" w:type="dxa"/>
          </w:tcPr>
          <w:p w14:paraId="21FE7DDD" w14:textId="77777777" w:rsidR="003634D6" w:rsidRPr="00B913CF" w:rsidRDefault="003634D6" w:rsidP="003634D6">
            <w:pPr>
              <w:pStyle w:val="a4"/>
              <w:numPr>
                <w:ilvl w:val="0"/>
                <w:numId w:val="1"/>
              </w:numPr>
              <w:ind w:left="0" w:right="-114" w:firstLine="0"/>
              <w:jc w:val="both"/>
              <w:rPr>
                <w:rFonts w:ascii="Times New Roman" w:hAnsi="Times New Roman" w:cs="Times New Roman"/>
              </w:rPr>
            </w:pPr>
          </w:p>
        </w:tc>
        <w:tc>
          <w:tcPr>
            <w:tcW w:w="3969" w:type="dxa"/>
          </w:tcPr>
          <w:p w14:paraId="61352F41" w14:textId="0F29BFA1" w:rsidR="003634D6" w:rsidRPr="00B913CF" w:rsidRDefault="003634D6" w:rsidP="003634D6">
            <w:pPr>
              <w:ind w:firstLine="319"/>
              <w:jc w:val="both"/>
              <w:rPr>
                <w:rFonts w:ascii="Times New Roman" w:eastAsia="Calibri" w:hAnsi="Times New Roman" w:cs="Times New Roman"/>
                <w:i/>
              </w:rPr>
            </w:pPr>
            <w:r w:rsidRPr="00B913CF">
              <w:rPr>
                <w:rFonts w:ascii="Times New Roman" w:eastAsia="Calibri" w:hAnsi="Times New Roman" w:cs="Times New Roman"/>
              </w:rPr>
              <w:t xml:space="preserve">Розділ ІV </w:t>
            </w:r>
            <w:r w:rsidRPr="00B913CF">
              <w:rPr>
                <w:rFonts w:ascii="Times New Roman" w:eastAsia="Calibri" w:hAnsi="Times New Roman" w:cs="Times New Roman"/>
                <w:i/>
              </w:rPr>
              <w:t>пункт 1</w:t>
            </w:r>
          </w:p>
          <w:p w14:paraId="283B822B" w14:textId="77777777" w:rsidR="003634D6" w:rsidRPr="00B913CF" w:rsidRDefault="003634D6" w:rsidP="003634D6">
            <w:pPr>
              <w:ind w:firstLine="319"/>
              <w:jc w:val="both"/>
              <w:rPr>
                <w:rFonts w:ascii="Times New Roman" w:eastAsia="Calibri" w:hAnsi="Times New Roman" w:cs="Times New Roman"/>
              </w:rPr>
            </w:pPr>
            <w:r w:rsidRPr="00B913CF">
              <w:rPr>
                <w:rFonts w:ascii="Times New Roman" w:eastAsia="Calibri" w:hAnsi="Times New Roman" w:cs="Times New Roman"/>
                <w:i/>
              </w:rPr>
              <w:t>1.</w:t>
            </w:r>
            <w:r w:rsidRPr="00B913CF">
              <w:rPr>
                <w:rFonts w:ascii="Times New Roman" w:eastAsia="Calibri" w:hAnsi="Times New Roman" w:cs="Times New Roman"/>
              </w:rPr>
              <w:t xml:space="preserve"> Заклад освіти на підставі актів Н-Н подає звіт про травматизм під час освітнього процесу в закладі освіти за підсумками року за формою НВ згідно з додатком 9 до цього Положення </w:t>
            </w:r>
            <w:r w:rsidRPr="00B913CF">
              <w:rPr>
                <w:rFonts w:ascii="Times New Roman" w:eastAsia="Calibri" w:hAnsi="Times New Roman" w:cs="Times New Roman"/>
                <w:i/>
              </w:rPr>
              <w:t>засновнику (засновникам) закладу освіти, органу управління освітою, до сфери управління якого належить заклад освіти.</w:t>
            </w:r>
          </w:p>
          <w:p w14:paraId="4FA930BF" w14:textId="77777777" w:rsidR="003634D6" w:rsidRPr="00B913CF" w:rsidRDefault="003634D6" w:rsidP="003634D6">
            <w:pPr>
              <w:ind w:firstLine="319"/>
              <w:jc w:val="both"/>
              <w:rPr>
                <w:rFonts w:ascii="Times New Roman" w:eastAsia="Calibri" w:hAnsi="Times New Roman" w:cs="Times New Roman"/>
              </w:rPr>
            </w:pPr>
          </w:p>
          <w:p w14:paraId="3B2F4613" w14:textId="77777777" w:rsidR="003634D6" w:rsidRPr="00B913CF" w:rsidRDefault="003634D6" w:rsidP="003634D6">
            <w:pPr>
              <w:ind w:firstLine="319"/>
              <w:jc w:val="both"/>
              <w:rPr>
                <w:rFonts w:ascii="Times New Roman" w:eastAsia="Calibri" w:hAnsi="Times New Roman" w:cs="Times New Roman"/>
              </w:rPr>
            </w:pPr>
          </w:p>
        </w:tc>
        <w:tc>
          <w:tcPr>
            <w:tcW w:w="4536" w:type="dxa"/>
          </w:tcPr>
          <w:p w14:paraId="101FC6C5" w14:textId="20F781A2" w:rsidR="003634D6" w:rsidRPr="00B913CF" w:rsidRDefault="003634D6" w:rsidP="003634D6">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Розділ ІV </w:t>
            </w:r>
            <w:r w:rsidRPr="00B913CF">
              <w:rPr>
                <w:rFonts w:ascii="Times New Roman" w:eastAsia="Calibri" w:hAnsi="Times New Roman" w:cs="Times New Roman"/>
                <w:b/>
              </w:rPr>
              <w:t>пункт 2</w:t>
            </w:r>
          </w:p>
          <w:p w14:paraId="2E193C40" w14:textId="7490FCCE" w:rsidR="003634D6" w:rsidRPr="00B913CF" w:rsidRDefault="003634D6" w:rsidP="003634D6">
            <w:pPr>
              <w:ind w:firstLine="319"/>
              <w:jc w:val="both"/>
              <w:rPr>
                <w:rFonts w:ascii="Times New Roman" w:eastAsia="Calibri" w:hAnsi="Times New Roman" w:cs="Times New Roman"/>
              </w:rPr>
            </w:pPr>
            <w:r w:rsidRPr="00B913CF">
              <w:rPr>
                <w:rFonts w:ascii="Times New Roman" w:eastAsia="Calibri" w:hAnsi="Times New Roman" w:cs="Times New Roman"/>
                <w:b/>
              </w:rPr>
              <w:t>2.</w:t>
            </w:r>
            <w:r w:rsidRPr="00B913CF">
              <w:rPr>
                <w:rFonts w:ascii="Times New Roman" w:eastAsia="Calibri" w:hAnsi="Times New Roman" w:cs="Times New Roman"/>
              </w:rPr>
              <w:t xml:space="preserve"> Заклад освіти на підставі актів Н-Н подає звіт про травматизм під час освітнього процесу в закладі освіти за підсумками року за формою НВ згідно з додатком 9 до цього Положення </w:t>
            </w:r>
            <w:r w:rsidRPr="00B913CF">
              <w:rPr>
                <w:rFonts w:ascii="Times New Roman" w:eastAsia="Calibri" w:hAnsi="Times New Roman" w:cs="Times New Roman"/>
                <w:b/>
              </w:rPr>
              <w:t>органу управління освітою</w:t>
            </w:r>
            <w:r w:rsidR="008143E2" w:rsidRPr="00B913CF">
              <w:rPr>
                <w:rFonts w:ascii="Times New Roman" w:eastAsia="Calibri" w:hAnsi="Times New Roman" w:cs="Times New Roman"/>
                <w:b/>
              </w:rPr>
              <w:t>,</w:t>
            </w:r>
            <w:r w:rsidRPr="00B913CF">
              <w:rPr>
                <w:rFonts w:ascii="Times New Roman" w:eastAsia="Calibri" w:hAnsi="Times New Roman" w:cs="Times New Roman"/>
                <w:b/>
              </w:rPr>
              <w:t xml:space="preserve"> до сфери управління якого належить заклад освіти</w:t>
            </w:r>
            <w:r w:rsidRPr="00B913CF">
              <w:rPr>
                <w:rFonts w:ascii="Times New Roman" w:eastAsia="Calibri" w:hAnsi="Times New Roman" w:cs="Times New Roman"/>
              </w:rPr>
              <w:t>.</w:t>
            </w:r>
          </w:p>
          <w:p w14:paraId="19291E12" w14:textId="77777777" w:rsidR="003634D6" w:rsidRPr="00B913CF" w:rsidRDefault="003634D6" w:rsidP="003634D6">
            <w:pPr>
              <w:ind w:firstLine="319"/>
              <w:jc w:val="both"/>
              <w:rPr>
                <w:rFonts w:ascii="Times New Roman" w:eastAsia="Calibri" w:hAnsi="Times New Roman" w:cs="Times New Roman"/>
              </w:rPr>
            </w:pPr>
          </w:p>
          <w:p w14:paraId="1FA028FC" w14:textId="77777777" w:rsidR="003634D6" w:rsidRPr="00B913CF" w:rsidRDefault="003634D6" w:rsidP="003634D6">
            <w:pPr>
              <w:ind w:firstLine="319"/>
              <w:jc w:val="both"/>
              <w:rPr>
                <w:rFonts w:ascii="Times New Roman" w:eastAsia="Calibri" w:hAnsi="Times New Roman" w:cs="Times New Roman"/>
              </w:rPr>
            </w:pPr>
          </w:p>
        </w:tc>
        <w:tc>
          <w:tcPr>
            <w:tcW w:w="2445" w:type="dxa"/>
          </w:tcPr>
          <w:p w14:paraId="5E511C78" w14:textId="05036AEB" w:rsidR="003634D6" w:rsidRPr="00B913CF" w:rsidRDefault="003634D6" w:rsidP="003634D6">
            <w:pPr>
              <w:jc w:val="center"/>
              <w:rPr>
                <w:rFonts w:ascii="Times New Roman" w:eastAsia="Calibri" w:hAnsi="Times New Roman" w:cs="Times New Roman"/>
              </w:rPr>
            </w:pPr>
            <w:r w:rsidRPr="00B913CF">
              <w:rPr>
                <w:rFonts w:ascii="Times New Roman" w:eastAsia="Calibri" w:hAnsi="Times New Roman" w:cs="Times New Roman"/>
              </w:rPr>
              <w:t xml:space="preserve">Сектор мобілізаційної роботи, цивільного захисту та безпеки життєдіяльності </w:t>
            </w:r>
          </w:p>
        </w:tc>
        <w:tc>
          <w:tcPr>
            <w:tcW w:w="4218" w:type="dxa"/>
          </w:tcPr>
          <w:p w14:paraId="20353173" w14:textId="77777777" w:rsidR="003634D6" w:rsidRPr="00B913CF" w:rsidRDefault="003634D6" w:rsidP="003634D6">
            <w:pPr>
              <w:ind w:firstLine="319"/>
              <w:jc w:val="both"/>
              <w:rPr>
                <w:rFonts w:ascii="Times New Roman" w:hAnsi="Times New Roman" w:cs="Times New Roman"/>
              </w:rPr>
            </w:pPr>
            <w:r w:rsidRPr="00B913CF">
              <w:rPr>
                <w:rFonts w:ascii="Times New Roman" w:hAnsi="Times New Roman" w:cs="Times New Roman"/>
                <w:b/>
              </w:rPr>
              <w:t xml:space="preserve">Враховано </w:t>
            </w:r>
          </w:p>
          <w:p w14:paraId="15167DA4" w14:textId="01DB323C" w:rsidR="003634D6" w:rsidRPr="00B913CF" w:rsidRDefault="003634D6" w:rsidP="003634D6">
            <w:pPr>
              <w:ind w:firstLine="319"/>
              <w:jc w:val="both"/>
              <w:rPr>
                <w:rFonts w:ascii="Times New Roman" w:eastAsia="Calibri" w:hAnsi="Times New Roman" w:cs="Times New Roman"/>
              </w:rPr>
            </w:pPr>
            <w:r w:rsidRPr="00B913CF">
              <w:rPr>
                <w:rFonts w:ascii="Times New Roman" w:eastAsia="Calibri" w:hAnsi="Times New Roman" w:cs="Times New Roman"/>
              </w:rPr>
              <w:t>Розділ ІV пункт 2</w:t>
            </w:r>
          </w:p>
          <w:p w14:paraId="1ADEA87D" w14:textId="540FB79E" w:rsidR="003634D6" w:rsidRPr="00B913CF" w:rsidRDefault="003634D6" w:rsidP="003634D6">
            <w:pPr>
              <w:ind w:firstLine="319"/>
              <w:jc w:val="both"/>
              <w:rPr>
                <w:rFonts w:ascii="Times New Roman" w:eastAsia="Calibri" w:hAnsi="Times New Roman" w:cs="Times New Roman"/>
              </w:rPr>
            </w:pPr>
            <w:r w:rsidRPr="00B913CF">
              <w:rPr>
                <w:rFonts w:ascii="Times New Roman" w:eastAsia="Calibri" w:hAnsi="Times New Roman" w:cs="Times New Roman"/>
              </w:rPr>
              <w:t>2. Заклад освіти на підставі актів Н-Н подає звіт про травматизм під час освітнього процесу в закладі освіти за підсумками року за формою НВ згідно з додатком 9 до цього Положення органу управління освітою, до сфери управління якого належить заклад освіти.</w:t>
            </w:r>
          </w:p>
          <w:p w14:paraId="68BE0806" w14:textId="77777777" w:rsidR="003634D6" w:rsidRPr="00B913CF" w:rsidRDefault="003634D6" w:rsidP="003634D6">
            <w:pPr>
              <w:ind w:firstLine="319"/>
              <w:jc w:val="both"/>
              <w:rPr>
                <w:rFonts w:ascii="Times New Roman" w:hAnsi="Times New Roman" w:cs="Times New Roman"/>
                <w:b/>
              </w:rPr>
            </w:pPr>
          </w:p>
        </w:tc>
      </w:tr>
      <w:tr w:rsidR="003634D6" w:rsidRPr="00B913CF" w14:paraId="60AD52D8" w14:textId="77777777" w:rsidTr="00EC3EFE">
        <w:tc>
          <w:tcPr>
            <w:tcW w:w="562" w:type="dxa"/>
          </w:tcPr>
          <w:p w14:paraId="50A05FF5" w14:textId="77777777" w:rsidR="003634D6" w:rsidRPr="00B913CF" w:rsidRDefault="003634D6" w:rsidP="003634D6">
            <w:pPr>
              <w:pStyle w:val="a4"/>
              <w:numPr>
                <w:ilvl w:val="0"/>
                <w:numId w:val="1"/>
              </w:numPr>
              <w:ind w:left="0" w:right="-114" w:firstLine="0"/>
              <w:jc w:val="both"/>
              <w:rPr>
                <w:rFonts w:ascii="Times New Roman" w:hAnsi="Times New Roman" w:cs="Times New Roman"/>
              </w:rPr>
            </w:pPr>
          </w:p>
        </w:tc>
        <w:tc>
          <w:tcPr>
            <w:tcW w:w="3969" w:type="dxa"/>
          </w:tcPr>
          <w:p w14:paraId="632C857E" w14:textId="21C81D4E" w:rsidR="003634D6" w:rsidRPr="00B913CF" w:rsidRDefault="003634D6" w:rsidP="003634D6">
            <w:pPr>
              <w:ind w:firstLine="319"/>
              <w:jc w:val="both"/>
              <w:rPr>
                <w:rFonts w:ascii="Times New Roman" w:eastAsia="Calibri" w:hAnsi="Times New Roman" w:cs="Times New Roman"/>
                <w:i/>
              </w:rPr>
            </w:pPr>
            <w:r w:rsidRPr="00B913CF">
              <w:rPr>
                <w:rFonts w:ascii="Times New Roman" w:eastAsia="Calibri" w:hAnsi="Times New Roman" w:cs="Times New Roman"/>
              </w:rPr>
              <w:t xml:space="preserve">Розділ ІV </w:t>
            </w:r>
            <w:r w:rsidRPr="00B913CF">
              <w:rPr>
                <w:rFonts w:ascii="Times New Roman" w:eastAsia="Calibri" w:hAnsi="Times New Roman" w:cs="Times New Roman"/>
                <w:i/>
              </w:rPr>
              <w:t>пункт 4</w:t>
            </w:r>
          </w:p>
          <w:p w14:paraId="338E2A8C" w14:textId="3930368A" w:rsidR="003634D6" w:rsidRPr="00B913CF" w:rsidRDefault="003634D6" w:rsidP="003634D6">
            <w:pPr>
              <w:ind w:firstLine="319"/>
              <w:jc w:val="both"/>
              <w:rPr>
                <w:rFonts w:ascii="Times New Roman" w:eastAsia="Calibri" w:hAnsi="Times New Roman" w:cs="Times New Roman"/>
              </w:rPr>
            </w:pPr>
            <w:r w:rsidRPr="00B913CF">
              <w:rPr>
                <w:rFonts w:ascii="Times New Roman" w:eastAsia="Calibri" w:hAnsi="Times New Roman" w:cs="Times New Roman"/>
                <w:i/>
              </w:rPr>
              <w:t>4.</w:t>
            </w:r>
            <w:r w:rsidRPr="00B913CF">
              <w:rPr>
                <w:rFonts w:ascii="Times New Roman" w:eastAsia="Calibri" w:hAnsi="Times New Roman" w:cs="Times New Roman"/>
              </w:rPr>
              <w:t xml:space="preserve"> Заклад освіти, органи управління освітою </w:t>
            </w:r>
            <w:r w:rsidRPr="00B913CF">
              <w:rPr>
                <w:rFonts w:ascii="Times New Roman" w:eastAsia="Calibri" w:hAnsi="Times New Roman" w:cs="Times New Roman"/>
                <w:i/>
              </w:rPr>
              <w:t>за місцезнаходженням закладів освіти,</w:t>
            </w:r>
            <w:r w:rsidRPr="00B913CF">
              <w:rPr>
                <w:rFonts w:ascii="Times New Roman" w:eastAsia="Calibri" w:hAnsi="Times New Roman" w:cs="Times New Roman"/>
              </w:rPr>
              <w:t xml:space="preserve"> Міністерство освіти і науки України заслуховують на засіданнях педагогічних рад, колегій, нарадах </w:t>
            </w:r>
            <w:r w:rsidRPr="00B913CF">
              <w:rPr>
                <w:rFonts w:ascii="Times New Roman" w:eastAsia="Calibri" w:hAnsi="Times New Roman" w:cs="Times New Roman"/>
                <w:i/>
              </w:rPr>
              <w:t xml:space="preserve">стан </w:t>
            </w:r>
            <w:r w:rsidRPr="00B913CF">
              <w:rPr>
                <w:rFonts w:ascii="Times New Roman" w:eastAsia="Calibri" w:hAnsi="Times New Roman" w:cs="Times New Roman"/>
              </w:rPr>
              <w:t xml:space="preserve">травматизму серед </w:t>
            </w:r>
            <w:r w:rsidRPr="00B913CF">
              <w:rPr>
                <w:rFonts w:ascii="Times New Roman" w:eastAsia="Calibri" w:hAnsi="Times New Roman" w:cs="Times New Roman"/>
                <w:i/>
              </w:rPr>
              <w:t>учасників освітнього процесу</w:t>
            </w:r>
            <w:r w:rsidRPr="00B913CF">
              <w:rPr>
                <w:rFonts w:ascii="Times New Roman" w:eastAsia="Calibri" w:hAnsi="Times New Roman" w:cs="Times New Roman"/>
              </w:rPr>
              <w:t>, проводять аналіз причин нещасних випадків, що трапились, розробляють заходи щодо їх запобігання.</w:t>
            </w:r>
          </w:p>
        </w:tc>
        <w:tc>
          <w:tcPr>
            <w:tcW w:w="4536" w:type="dxa"/>
          </w:tcPr>
          <w:p w14:paraId="185ADE34" w14:textId="52A19718" w:rsidR="003634D6" w:rsidRPr="00B913CF" w:rsidRDefault="003634D6" w:rsidP="003634D6">
            <w:pPr>
              <w:ind w:firstLine="319"/>
              <w:jc w:val="both"/>
              <w:rPr>
                <w:rFonts w:ascii="Times New Roman" w:eastAsia="Calibri" w:hAnsi="Times New Roman" w:cs="Times New Roman"/>
                <w:b/>
              </w:rPr>
            </w:pPr>
            <w:r w:rsidRPr="00B913CF">
              <w:rPr>
                <w:rFonts w:ascii="Times New Roman" w:eastAsia="Calibri" w:hAnsi="Times New Roman" w:cs="Times New Roman"/>
              </w:rPr>
              <w:t xml:space="preserve">Розділ ІV </w:t>
            </w:r>
            <w:r w:rsidRPr="00B913CF">
              <w:rPr>
                <w:rFonts w:ascii="Times New Roman" w:eastAsia="Calibri" w:hAnsi="Times New Roman" w:cs="Times New Roman"/>
                <w:b/>
              </w:rPr>
              <w:t>пункт 5</w:t>
            </w:r>
          </w:p>
          <w:p w14:paraId="70030FF4" w14:textId="210D3D07" w:rsidR="003634D6" w:rsidRPr="00B913CF" w:rsidRDefault="003634D6" w:rsidP="00305C4F">
            <w:pPr>
              <w:ind w:firstLine="319"/>
              <w:jc w:val="both"/>
              <w:rPr>
                <w:rFonts w:ascii="Times New Roman" w:eastAsia="Calibri" w:hAnsi="Times New Roman" w:cs="Times New Roman"/>
              </w:rPr>
            </w:pPr>
            <w:r w:rsidRPr="00B913CF">
              <w:rPr>
                <w:rFonts w:ascii="Times New Roman" w:eastAsia="Calibri" w:hAnsi="Times New Roman" w:cs="Times New Roman"/>
                <w:b/>
              </w:rPr>
              <w:t>5.</w:t>
            </w:r>
            <w:r w:rsidRPr="00B913CF">
              <w:rPr>
                <w:rFonts w:ascii="Times New Roman" w:eastAsia="Calibri" w:hAnsi="Times New Roman" w:cs="Times New Roman"/>
              </w:rPr>
              <w:t xml:space="preserve"> Заклад</w:t>
            </w:r>
            <w:r w:rsidR="0037668F" w:rsidRPr="00B913CF">
              <w:rPr>
                <w:rFonts w:ascii="Times New Roman" w:eastAsia="Calibri" w:hAnsi="Times New Roman" w:cs="Times New Roman"/>
              </w:rPr>
              <w:t>и</w:t>
            </w:r>
            <w:r w:rsidRPr="00B913CF">
              <w:rPr>
                <w:rFonts w:ascii="Times New Roman" w:eastAsia="Calibri" w:hAnsi="Times New Roman" w:cs="Times New Roman"/>
              </w:rPr>
              <w:t xml:space="preserve"> освіти, органи управління освітою</w:t>
            </w:r>
            <w:r w:rsidRPr="00B913CF">
              <w:rPr>
                <w:rFonts w:ascii="Times New Roman" w:eastAsia="Calibri" w:hAnsi="Times New Roman" w:cs="Times New Roman"/>
                <w:b/>
              </w:rPr>
              <w:t>, інш</w:t>
            </w:r>
            <w:r w:rsidR="0037668F" w:rsidRPr="00B913CF">
              <w:rPr>
                <w:rFonts w:ascii="Times New Roman" w:eastAsia="Calibri" w:hAnsi="Times New Roman" w:cs="Times New Roman"/>
                <w:b/>
              </w:rPr>
              <w:t>і</w:t>
            </w:r>
            <w:r w:rsidRPr="00B913CF">
              <w:rPr>
                <w:rFonts w:ascii="Times New Roman" w:eastAsia="Calibri" w:hAnsi="Times New Roman" w:cs="Times New Roman"/>
                <w:b/>
              </w:rPr>
              <w:t xml:space="preserve"> державн</w:t>
            </w:r>
            <w:r w:rsidR="0037668F" w:rsidRPr="00B913CF">
              <w:rPr>
                <w:rFonts w:ascii="Times New Roman" w:eastAsia="Calibri" w:hAnsi="Times New Roman" w:cs="Times New Roman"/>
                <w:b/>
              </w:rPr>
              <w:t>і</w:t>
            </w:r>
            <w:r w:rsidRPr="00B913CF">
              <w:rPr>
                <w:rFonts w:ascii="Times New Roman" w:eastAsia="Calibri" w:hAnsi="Times New Roman" w:cs="Times New Roman"/>
                <w:b/>
              </w:rPr>
              <w:t xml:space="preserve"> орган</w:t>
            </w:r>
            <w:r w:rsidR="0037668F" w:rsidRPr="00B913CF">
              <w:rPr>
                <w:rFonts w:ascii="Times New Roman" w:eastAsia="Calibri" w:hAnsi="Times New Roman" w:cs="Times New Roman"/>
                <w:b/>
              </w:rPr>
              <w:t>и</w:t>
            </w:r>
            <w:r w:rsidRPr="00B913CF">
              <w:rPr>
                <w:rFonts w:ascii="Times New Roman" w:eastAsia="Calibri" w:hAnsi="Times New Roman" w:cs="Times New Roman"/>
                <w:b/>
              </w:rPr>
              <w:t>, до сфери управління як</w:t>
            </w:r>
            <w:r w:rsidR="0037668F" w:rsidRPr="00B913CF">
              <w:rPr>
                <w:rFonts w:ascii="Times New Roman" w:eastAsia="Calibri" w:hAnsi="Times New Roman" w:cs="Times New Roman"/>
                <w:b/>
              </w:rPr>
              <w:t>их</w:t>
            </w:r>
            <w:r w:rsidRPr="00B913CF">
              <w:rPr>
                <w:rFonts w:ascii="Times New Roman" w:eastAsia="Calibri" w:hAnsi="Times New Roman" w:cs="Times New Roman"/>
                <w:b/>
              </w:rPr>
              <w:t xml:space="preserve"> належ</w:t>
            </w:r>
            <w:r w:rsidR="0037668F" w:rsidRPr="00B913CF">
              <w:rPr>
                <w:rFonts w:ascii="Times New Roman" w:eastAsia="Calibri" w:hAnsi="Times New Roman" w:cs="Times New Roman"/>
                <w:b/>
              </w:rPr>
              <w:t>а</w:t>
            </w:r>
            <w:r w:rsidRPr="00B913CF">
              <w:rPr>
                <w:rFonts w:ascii="Times New Roman" w:eastAsia="Calibri" w:hAnsi="Times New Roman" w:cs="Times New Roman"/>
                <w:b/>
              </w:rPr>
              <w:t>ть заклад</w:t>
            </w:r>
            <w:r w:rsidR="0037668F" w:rsidRPr="00B913CF">
              <w:rPr>
                <w:rFonts w:ascii="Times New Roman" w:eastAsia="Calibri" w:hAnsi="Times New Roman" w:cs="Times New Roman"/>
                <w:b/>
              </w:rPr>
              <w:t>и</w:t>
            </w:r>
            <w:r w:rsidRPr="00B913CF">
              <w:rPr>
                <w:rFonts w:ascii="Times New Roman" w:eastAsia="Calibri" w:hAnsi="Times New Roman" w:cs="Times New Roman"/>
                <w:b/>
              </w:rPr>
              <w:t xml:space="preserve"> освіти, засновники </w:t>
            </w:r>
            <w:r w:rsidR="00B913CF" w:rsidRPr="00B913CF">
              <w:rPr>
                <w:rFonts w:ascii="Times New Roman" w:eastAsia="Calibri" w:hAnsi="Times New Roman" w:cs="Times New Roman"/>
                <w:b/>
              </w:rPr>
              <w:t xml:space="preserve">приватних </w:t>
            </w:r>
            <w:r w:rsidRPr="00B913CF">
              <w:rPr>
                <w:rFonts w:ascii="Times New Roman" w:eastAsia="Calibri" w:hAnsi="Times New Roman" w:cs="Times New Roman"/>
                <w:b/>
              </w:rPr>
              <w:t>заклад</w:t>
            </w:r>
            <w:r w:rsidR="0037668F" w:rsidRPr="00B913CF">
              <w:rPr>
                <w:rFonts w:ascii="Times New Roman" w:eastAsia="Calibri" w:hAnsi="Times New Roman" w:cs="Times New Roman"/>
                <w:b/>
              </w:rPr>
              <w:t>ів</w:t>
            </w:r>
            <w:r w:rsidRPr="00B913CF">
              <w:rPr>
                <w:rFonts w:ascii="Times New Roman" w:eastAsia="Calibri" w:hAnsi="Times New Roman" w:cs="Times New Roman"/>
                <w:b/>
              </w:rPr>
              <w:t xml:space="preserve"> освіти,</w:t>
            </w:r>
            <w:r w:rsidRPr="00B913CF">
              <w:rPr>
                <w:rFonts w:ascii="Times New Roman" w:eastAsia="Calibri" w:hAnsi="Times New Roman" w:cs="Times New Roman"/>
              </w:rPr>
              <w:t xml:space="preserve"> Міністерство освіти і науки України заслуховують на засіданнях педагогічних рад, колегій, нарадах </w:t>
            </w:r>
            <w:r w:rsidRPr="00B913CF">
              <w:rPr>
                <w:rFonts w:ascii="Times New Roman" w:eastAsia="Calibri" w:hAnsi="Times New Roman" w:cs="Times New Roman"/>
                <w:b/>
              </w:rPr>
              <w:t>інформацію про</w:t>
            </w:r>
            <w:r w:rsidRPr="00B913CF">
              <w:rPr>
                <w:rFonts w:ascii="Times New Roman" w:eastAsia="Calibri" w:hAnsi="Times New Roman" w:cs="Times New Roman"/>
              </w:rPr>
              <w:t xml:space="preserve"> </w:t>
            </w:r>
            <w:r w:rsidRPr="00B913CF">
              <w:rPr>
                <w:rFonts w:ascii="Times New Roman" w:eastAsia="Calibri" w:hAnsi="Times New Roman" w:cs="Times New Roman"/>
                <w:b/>
              </w:rPr>
              <w:t>стан</w:t>
            </w:r>
            <w:r w:rsidRPr="00B913CF">
              <w:rPr>
                <w:rFonts w:ascii="Times New Roman" w:eastAsia="Calibri" w:hAnsi="Times New Roman" w:cs="Times New Roman"/>
              </w:rPr>
              <w:t xml:space="preserve"> травматизму серед </w:t>
            </w:r>
            <w:r w:rsidRPr="00B913CF">
              <w:rPr>
                <w:rFonts w:ascii="Times New Roman" w:eastAsia="Calibri" w:hAnsi="Times New Roman" w:cs="Times New Roman"/>
                <w:b/>
              </w:rPr>
              <w:t>здобувачів освіти</w:t>
            </w:r>
            <w:r w:rsidRPr="00B913CF">
              <w:rPr>
                <w:rFonts w:ascii="Times New Roman" w:eastAsia="Calibri" w:hAnsi="Times New Roman" w:cs="Times New Roman"/>
              </w:rPr>
              <w:t>, проводять аналіз причин нещасних випадків, що трапились, розробляють заходи щодо їх запобігання.</w:t>
            </w:r>
          </w:p>
        </w:tc>
        <w:tc>
          <w:tcPr>
            <w:tcW w:w="2445" w:type="dxa"/>
          </w:tcPr>
          <w:p w14:paraId="4087EE57" w14:textId="130131BB" w:rsidR="003634D6" w:rsidRPr="00B913CF" w:rsidRDefault="003634D6" w:rsidP="003634D6">
            <w:pPr>
              <w:jc w:val="center"/>
              <w:rPr>
                <w:rFonts w:ascii="Times New Roman" w:eastAsia="Calibri" w:hAnsi="Times New Roman" w:cs="Times New Roman"/>
              </w:rPr>
            </w:pPr>
            <w:r w:rsidRPr="00B913CF">
              <w:rPr>
                <w:rFonts w:ascii="Times New Roman" w:eastAsia="Calibri" w:hAnsi="Times New Roman" w:cs="Times New Roman"/>
              </w:rPr>
              <w:t xml:space="preserve">Директорат вищої освіти і освіти дорослих </w:t>
            </w:r>
          </w:p>
        </w:tc>
        <w:tc>
          <w:tcPr>
            <w:tcW w:w="4218" w:type="dxa"/>
          </w:tcPr>
          <w:p w14:paraId="4111FA75" w14:textId="77777777" w:rsidR="003634D6" w:rsidRPr="00B913CF" w:rsidRDefault="003634D6" w:rsidP="003634D6">
            <w:pPr>
              <w:ind w:firstLine="319"/>
              <w:jc w:val="both"/>
              <w:rPr>
                <w:rFonts w:ascii="Times New Roman" w:hAnsi="Times New Roman" w:cs="Times New Roman"/>
              </w:rPr>
            </w:pPr>
            <w:r w:rsidRPr="00B913CF">
              <w:rPr>
                <w:rFonts w:ascii="Times New Roman" w:hAnsi="Times New Roman" w:cs="Times New Roman"/>
                <w:b/>
              </w:rPr>
              <w:t xml:space="preserve">Враховано </w:t>
            </w:r>
          </w:p>
          <w:p w14:paraId="0C10832D"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Розділ ІV пункт 5</w:t>
            </w:r>
          </w:p>
          <w:p w14:paraId="39CF4C42" w14:textId="2F2FFA1C" w:rsidR="003634D6" w:rsidRPr="00B913CF" w:rsidRDefault="0037668F" w:rsidP="00305C4F">
            <w:pPr>
              <w:ind w:firstLine="319"/>
              <w:jc w:val="both"/>
              <w:rPr>
                <w:rFonts w:ascii="Times New Roman" w:hAnsi="Times New Roman" w:cs="Times New Roman"/>
              </w:rPr>
            </w:pPr>
            <w:r w:rsidRPr="00B913CF">
              <w:rPr>
                <w:rFonts w:ascii="Times New Roman" w:eastAsia="Calibri" w:hAnsi="Times New Roman" w:cs="Times New Roman"/>
              </w:rPr>
              <w:t xml:space="preserve">5. Заклади освіти, органи управління освітою, інші державні органи, до сфери управління яких належать заклади освіти, засновники </w:t>
            </w:r>
            <w:r w:rsidR="00B913CF" w:rsidRPr="00B913CF">
              <w:rPr>
                <w:rFonts w:ascii="Times New Roman" w:eastAsia="Calibri" w:hAnsi="Times New Roman" w:cs="Times New Roman"/>
              </w:rPr>
              <w:t xml:space="preserve">приватних </w:t>
            </w:r>
            <w:r w:rsidRPr="00B913CF">
              <w:rPr>
                <w:rFonts w:ascii="Times New Roman" w:eastAsia="Calibri" w:hAnsi="Times New Roman" w:cs="Times New Roman"/>
              </w:rPr>
              <w:t>закладів освіти, Міністерство освіти і науки України заслуховують на засіданнях педагогічних рад, колегій, нарадах інформацію про стан травматизму серед здобувачів освіти, проводять аналіз причин нещасних випадків, що трапились, розробляють заходи щодо їх запобігання.</w:t>
            </w:r>
          </w:p>
        </w:tc>
      </w:tr>
      <w:tr w:rsidR="0037668F" w:rsidRPr="00B913CF" w14:paraId="0BC1F1BB" w14:textId="77777777" w:rsidTr="00EC3EFE">
        <w:tc>
          <w:tcPr>
            <w:tcW w:w="562" w:type="dxa"/>
          </w:tcPr>
          <w:p w14:paraId="6B854FDA"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6B707DCA" w14:textId="0FCB2895" w:rsidR="0037668F" w:rsidRPr="00B913CF" w:rsidRDefault="0037668F" w:rsidP="0037668F">
            <w:pPr>
              <w:ind w:firstLine="319"/>
              <w:jc w:val="both"/>
              <w:rPr>
                <w:rFonts w:ascii="Times New Roman" w:eastAsia="Calibri" w:hAnsi="Times New Roman" w:cs="Times New Roman"/>
                <w:i/>
              </w:rPr>
            </w:pPr>
            <w:r w:rsidRPr="00B913CF">
              <w:rPr>
                <w:rFonts w:ascii="Times New Roman" w:eastAsia="Calibri" w:hAnsi="Times New Roman" w:cs="Times New Roman"/>
              </w:rPr>
              <w:t xml:space="preserve">Розділ ІV </w:t>
            </w:r>
            <w:r w:rsidRPr="00B913CF">
              <w:rPr>
                <w:rFonts w:ascii="Times New Roman" w:eastAsia="Calibri" w:hAnsi="Times New Roman" w:cs="Times New Roman"/>
                <w:i/>
              </w:rPr>
              <w:t>пункт 5</w:t>
            </w:r>
          </w:p>
          <w:p w14:paraId="74554046" w14:textId="5A232E18"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 xml:space="preserve">5. Контроль за правильним i своєчасним розслідуванням та обліком нещасних випадків, що трапились із здобувачами освіти під час освітнього процесу, а також за виконанням заходів </w:t>
            </w:r>
            <w:r w:rsidRPr="00B913CF">
              <w:rPr>
                <w:rFonts w:ascii="Times New Roman" w:eastAsia="Calibri" w:hAnsi="Times New Roman" w:cs="Times New Roman"/>
              </w:rPr>
              <w:lastRenderedPageBreak/>
              <w:t>щодо усунення причин нещасних випадків здійснюють Міністерство освіти і науки України, Міністерство освіти і науки, молоді та спорту Автономної Республіки Крим, органи управління освітою, за місцем знаходження закладу освіти, де стався нещасний випадок</w:t>
            </w:r>
          </w:p>
        </w:tc>
        <w:tc>
          <w:tcPr>
            <w:tcW w:w="4536" w:type="dxa"/>
          </w:tcPr>
          <w:p w14:paraId="54A2B9B5" w14:textId="77777777" w:rsidR="0037668F" w:rsidRPr="00B913CF" w:rsidRDefault="0037668F" w:rsidP="0037668F">
            <w:pPr>
              <w:ind w:firstLine="319"/>
              <w:jc w:val="both"/>
              <w:rPr>
                <w:rFonts w:ascii="Times New Roman" w:eastAsia="Calibri" w:hAnsi="Times New Roman" w:cs="Times New Roman"/>
                <w:i/>
              </w:rPr>
            </w:pPr>
            <w:r w:rsidRPr="00B913CF">
              <w:rPr>
                <w:rFonts w:ascii="Times New Roman" w:eastAsia="Calibri" w:hAnsi="Times New Roman" w:cs="Times New Roman"/>
              </w:rPr>
              <w:lastRenderedPageBreak/>
              <w:t xml:space="preserve">Розділ ІV </w:t>
            </w:r>
            <w:r w:rsidRPr="00B913CF">
              <w:rPr>
                <w:rFonts w:ascii="Times New Roman" w:eastAsia="Calibri" w:hAnsi="Times New Roman" w:cs="Times New Roman"/>
                <w:b/>
              </w:rPr>
              <w:t>пункт 5</w:t>
            </w:r>
          </w:p>
          <w:p w14:paraId="12B79504" w14:textId="77777777" w:rsidR="0037668F" w:rsidRPr="00B913CF" w:rsidRDefault="0037668F" w:rsidP="0037668F">
            <w:pPr>
              <w:ind w:firstLine="319"/>
              <w:jc w:val="both"/>
              <w:rPr>
                <w:rFonts w:ascii="Times New Roman" w:eastAsia="Calibri" w:hAnsi="Times New Roman" w:cs="Times New Roman"/>
                <w:b/>
              </w:rPr>
            </w:pPr>
            <w:r w:rsidRPr="00B913CF">
              <w:rPr>
                <w:rFonts w:ascii="Times New Roman" w:eastAsia="Calibri" w:hAnsi="Times New Roman" w:cs="Times New Roman"/>
                <w:b/>
              </w:rPr>
              <w:t>Вилучити</w:t>
            </w:r>
          </w:p>
          <w:p w14:paraId="058FB4CB" w14:textId="21662013"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повторення пункту 9 розділу І цього Положення</w:t>
            </w:r>
          </w:p>
        </w:tc>
        <w:tc>
          <w:tcPr>
            <w:tcW w:w="2445" w:type="dxa"/>
          </w:tcPr>
          <w:p w14:paraId="751790DB" w14:textId="087EECEE" w:rsidR="0037668F" w:rsidRPr="00B913CF" w:rsidRDefault="0037668F" w:rsidP="0037668F">
            <w:pPr>
              <w:jc w:val="center"/>
              <w:rPr>
                <w:rFonts w:ascii="Times New Roman" w:eastAsia="Calibri" w:hAnsi="Times New Roman" w:cs="Times New Roman"/>
              </w:rPr>
            </w:pPr>
            <w:r w:rsidRPr="00B913CF">
              <w:rPr>
                <w:rFonts w:ascii="Times New Roman" w:eastAsia="Calibri" w:hAnsi="Times New Roman" w:cs="Times New Roman"/>
              </w:rPr>
              <w:t xml:space="preserve">Сектор мобілізаційної роботи, цивільного захисту та безпеки життєдіяльності </w:t>
            </w:r>
          </w:p>
        </w:tc>
        <w:tc>
          <w:tcPr>
            <w:tcW w:w="4218" w:type="dxa"/>
          </w:tcPr>
          <w:p w14:paraId="7FD22919" w14:textId="77777777" w:rsidR="0037668F" w:rsidRPr="00B913CF" w:rsidRDefault="0037668F" w:rsidP="0037668F">
            <w:pPr>
              <w:ind w:firstLine="319"/>
              <w:jc w:val="both"/>
              <w:rPr>
                <w:rFonts w:ascii="Times New Roman" w:hAnsi="Times New Roman" w:cs="Times New Roman"/>
              </w:rPr>
            </w:pPr>
            <w:r w:rsidRPr="00B913CF">
              <w:rPr>
                <w:rFonts w:ascii="Times New Roman" w:hAnsi="Times New Roman" w:cs="Times New Roman"/>
                <w:b/>
              </w:rPr>
              <w:t xml:space="preserve">Враховано </w:t>
            </w:r>
          </w:p>
          <w:p w14:paraId="241D1BD8" w14:textId="77777777" w:rsidR="0037668F" w:rsidRPr="00B913CF" w:rsidRDefault="0037668F" w:rsidP="0037668F">
            <w:pPr>
              <w:ind w:firstLine="319"/>
              <w:jc w:val="both"/>
              <w:rPr>
                <w:rFonts w:ascii="Times New Roman" w:hAnsi="Times New Roman" w:cs="Times New Roman"/>
                <w:b/>
              </w:rPr>
            </w:pPr>
          </w:p>
        </w:tc>
      </w:tr>
      <w:tr w:rsidR="0037668F" w:rsidRPr="00B913CF" w14:paraId="1A897841" w14:textId="77777777" w:rsidTr="00EC3EFE">
        <w:tc>
          <w:tcPr>
            <w:tcW w:w="562" w:type="dxa"/>
          </w:tcPr>
          <w:p w14:paraId="14F5DDB5"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3747369B"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hAnsi="Times New Roman" w:cs="Times New Roman"/>
              </w:rPr>
              <w:t>Додаток 1 до Проекту “Акт про нещасний випадок №___”</w:t>
            </w:r>
          </w:p>
        </w:tc>
        <w:tc>
          <w:tcPr>
            <w:tcW w:w="4536" w:type="dxa"/>
          </w:tcPr>
          <w:p w14:paraId="4206A795"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Додаток 1 до Проекту “Акт про нещасний випадок №___”</w:t>
            </w:r>
          </w:p>
          <w:p w14:paraId="1457DFB7" w14:textId="77777777" w:rsidR="0037668F" w:rsidRPr="00B913CF" w:rsidRDefault="0037668F" w:rsidP="0037668F">
            <w:pPr>
              <w:ind w:firstLine="319"/>
              <w:jc w:val="both"/>
              <w:rPr>
                <w:rFonts w:ascii="Times New Roman" w:eastAsia="Calibri" w:hAnsi="Times New Roman" w:cs="Times New Roman"/>
                <w:b/>
              </w:rPr>
            </w:pPr>
            <w:r w:rsidRPr="00B913CF">
              <w:rPr>
                <w:rFonts w:ascii="Times New Roman" w:eastAsia="Calibri" w:hAnsi="Times New Roman" w:cs="Times New Roman"/>
                <w:b/>
              </w:rPr>
              <w:t>додати до акту класифікатори виду нещасного випадку, події та причини</w:t>
            </w:r>
          </w:p>
          <w:p w14:paraId="0A2E2821" w14:textId="77777777" w:rsidR="0037668F" w:rsidRPr="00B913CF" w:rsidRDefault="0037668F" w:rsidP="0037668F">
            <w:pPr>
              <w:ind w:firstLine="319"/>
              <w:jc w:val="both"/>
              <w:rPr>
                <w:rFonts w:ascii="Times New Roman" w:eastAsia="Calibri" w:hAnsi="Times New Roman" w:cs="Times New Roman"/>
              </w:rPr>
            </w:pPr>
          </w:p>
        </w:tc>
        <w:tc>
          <w:tcPr>
            <w:tcW w:w="2445" w:type="dxa"/>
          </w:tcPr>
          <w:p w14:paraId="27C639C1" w14:textId="77777777" w:rsidR="0037668F" w:rsidRPr="00B913CF" w:rsidRDefault="0037668F" w:rsidP="0037668F">
            <w:pPr>
              <w:jc w:val="center"/>
              <w:rPr>
                <w:rFonts w:ascii="Times New Roman" w:hAnsi="Times New Roman" w:cs="Times New Roman"/>
                <w:color w:val="000000"/>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7AA26AB1" w14:textId="77777777" w:rsidR="0037668F" w:rsidRPr="00B913CF" w:rsidRDefault="0037668F" w:rsidP="0037668F">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43E3F060" w14:textId="77777777" w:rsidR="0037668F" w:rsidRPr="00B913CF" w:rsidRDefault="0037668F" w:rsidP="0037668F">
            <w:pPr>
              <w:ind w:firstLine="283"/>
              <w:jc w:val="both"/>
              <w:rPr>
                <w:rFonts w:ascii="Times New Roman" w:hAnsi="Times New Roman" w:cs="Times New Roman"/>
              </w:rPr>
            </w:pPr>
            <w:r w:rsidRPr="00B913CF">
              <w:rPr>
                <w:rFonts w:ascii="Times New Roman" w:eastAsia="Calibri" w:hAnsi="Times New Roman" w:cs="Times New Roman"/>
              </w:rPr>
              <w:t xml:space="preserve">нормативного акту “Класифікатор виду нещасного випадку, події та причини” для галузі освіти не існує. </w:t>
            </w:r>
          </w:p>
        </w:tc>
      </w:tr>
      <w:tr w:rsidR="0037668F" w:rsidRPr="00B913CF" w14:paraId="23BE21D8" w14:textId="77777777" w:rsidTr="00EC3EFE">
        <w:tc>
          <w:tcPr>
            <w:tcW w:w="562" w:type="dxa"/>
          </w:tcPr>
          <w:p w14:paraId="26D7263D"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26E2B6B9"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Додаток 1 до Проекту “Акт про нещасний випадок №___” пункт 15</w:t>
            </w:r>
          </w:p>
          <w:p w14:paraId="62889266"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15. Особи, які допустили порушення правил і норм, вимог нормативно-правових актів з охорони праці…</w:t>
            </w:r>
          </w:p>
        </w:tc>
        <w:tc>
          <w:tcPr>
            <w:tcW w:w="4536" w:type="dxa"/>
          </w:tcPr>
          <w:p w14:paraId="2C653FED"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Додаток 1 до Проекту “Акт про нещасний випадок №___” пункт 15</w:t>
            </w:r>
          </w:p>
          <w:p w14:paraId="43523E04"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 xml:space="preserve">15. Особи, які допустили порушення правил і норм, вимог нормативно-правових актів з охорони праці </w:t>
            </w:r>
            <w:r w:rsidRPr="00B913CF">
              <w:rPr>
                <w:rFonts w:ascii="Times New Roman" w:eastAsia="Calibri" w:hAnsi="Times New Roman" w:cs="Times New Roman"/>
                <w:b/>
              </w:rPr>
              <w:t>та інструкцію з  безпеки життєдіяльності</w:t>
            </w:r>
          </w:p>
        </w:tc>
        <w:tc>
          <w:tcPr>
            <w:tcW w:w="2445" w:type="dxa"/>
          </w:tcPr>
          <w:p w14:paraId="4521EDE7" w14:textId="77777777" w:rsidR="0037668F" w:rsidRPr="00B913CF" w:rsidRDefault="0037668F" w:rsidP="0037668F">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tc>
        <w:tc>
          <w:tcPr>
            <w:tcW w:w="4218" w:type="dxa"/>
          </w:tcPr>
          <w:p w14:paraId="41B09793" w14:textId="47E392E3" w:rsidR="0037668F" w:rsidRPr="00B913CF" w:rsidRDefault="0037668F" w:rsidP="0037668F">
            <w:pPr>
              <w:ind w:firstLine="319"/>
              <w:jc w:val="both"/>
              <w:rPr>
                <w:rFonts w:ascii="Times New Roman" w:eastAsia="Calibri" w:hAnsi="Times New Roman" w:cs="Times New Roman"/>
              </w:rPr>
            </w:pPr>
            <w:r w:rsidRPr="00B913CF">
              <w:rPr>
                <w:rFonts w:ascii="Times New Roman" w:hAnsi="Times New Roman" w:cs="Times New Roman"/>
                <w:b/>
              </w:rPr>
              <w:t>Враховано із змінами</w:t>
            </w:r>
            <w:r w:rsidRPr="00B913CF">
              <w:rPr>
                <w:rFonts w:ascii="Times New Roman" w:eastAsia="Calibri" w:hAnsi="Times New Roman" w:cs="Times New Roman"/>
              </w:rPr>
              <w:t xml:space="preserve"> </w:t>
            </w:r>
          </w:p>
          <w:p w14:paraId="2EB3C862"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Додаток 1 до Проекту “Акт про нещасний випадок №___” пункт 15</w:t>
            </w:r>
          </w:p>
          <w:p w14:paraId="421B133F" w14:textId="77777777" w:rsidR="0037668F" w:rsidRPr="00B913CF" w:rsidRDefault="0037668F" w:rsidP="0037668F">
            <w:pPr>
              <w:jc w:val="both"/>
              <w:rPr>
                <w:rFonts w:ascii="Times New Roman" w:hAnsi="Times New Roman" w:cs="Times New Roman"/>
              </w:rPr>
            </w:pPr>
            <w:r w:rsidRPr="00B913CF">
              <w:rPr>
                <w:rFonts w:ascii="Times New Roman" w:eastAsia="Calibri" w:hAnsi="Times New Roman" w:cs="Times New Roman"/>
              </w:rPr>
              <w:t>15. Особи, які допустили порушення правил і норм, вимог нормативно-правових актів з охорони праці та безпеки життєдіяльності.</w:t>
            </w:r>
          </w:p>
        </w:tc>
      </w:tr>
      <w:tr w:rsidR="0037668F" w:rsidRPr="00B913CF" w14:paraId="37574EE6" w14:textId="77777777" w:rsidTr="00EC3EFE">
        <w:tc>
          <w:tcPr>
            <w:tcW w:w="562" w:type="dxa"/>
          </w:tcPr>
          <w:p w14:paraId="502519A9"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3A563918"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Додаток 1 до Проекту “Акт про нещасний випадок №___” пункт 18</w:t>
            </w:r>
          </w:p>
          <w:p w14:paraId="18D91940"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18. Висновок комісії про наслідки нещасного випадку…</w:t>
            </w:r>
          </w:p>
          <w:p w14:paraId="5BAA6352" w14:textId="77777777" w:rsidR="0037668F" w:rsidRPr="00B913CF" w:rsidRDefault="0037668F" w:rsidP="0037668F">
            <w:pPr>
              <w:ind w:firstLine="319"/>
              <w:jc w:val="both"/>
              <w:rPr>
                <w:rFonts w:ascii="Times New Roman" w:eastAsia="Calibri" w:hAnsi="Times New Roman" w:cs="Times New Roman"/>
              </w:rPr>
            </w:pPr>
          </w:p>
        </w:tc>
        <w:tc>
          <w:tcPr>
            <w:tcW w:w="4536" w:type="dxa"/>
          </w:tcPr>
          <w:p w14:paraId="32B12E09" w14:textId="77777777" w:rsidR="0037668F" w:rsidRPr="00B913CF" w:rsidRDefault="0037668F" w:rsidP="0037668F">
            <w:pPr>
              <w:ind w:firstLine="319"/>
              <w:jc w:val="both"/>
              <w:rPr>
                <w:rFonts w:ascii="Times New Roman" w:eastAsia="Calibri" w:hAnsi="Times New Roman" w:cs="Times New Roman"/>
              </w:rPr>
            </w:pPr>
            <w:r w:rsidRPr="00B913CF">
              <w:rPr>
                <w:rFonts w:ascii="Times New Roman" w:eastAsia="Calibri" w:hAnsi="Times New Roman" w:cs="Times New Roman"/>
              </w:rPr>
              <w:t>Додаток 1 до Проекту “Акт про нещасний випадок №___” пункт 18</w:t>
            </w:r>
          </w:p>
          <w:p w14:paraId="1FBB8037" w14:textId="77777777" w:rsidR="008058D2" w:rsidRDefault="0037668F" w:rsidP="0037668F">
            <w:pPr>
              <w:tabs>
                <w:tab w:val="right" w:pos="9638"/>
              </w:tabs>
              <w:spacing w:line="260" w:lineRule="exact"/>
              <w:jc w:val="both"/>
              <w:rPr>
                <w:rFonts w:ascii="Times New Roman" w:eastAsia="Calibri" w:hAnsi="Times New Roman" w:cs="Times New Roman"/>
                <w:b/>
              </w:rPr>
            </w:pPr>
            <w:r w:rsidRPr="00B913CF">
              <w:rPr>
                <w:rFonts w:ascii="Times New Roman" w:eastAsia="Calibri" w:hAnsi="Times New Roman" w:cs="Times New Roman"/>
                <w:b/>
              </w:rPr>
              <w:t>18. Висновок комісії про причини нещасного випадку (вказати причини нещасного випадку) та осіб, які допустили порушення правил і норм, вимог нормативно-правових актів з безпеки життєдіяльності та охорони праці)</w:t>
            </w:r>
            <w:r w:rsidR="008058D2">
              <w:rPr>
                <w:rFonts w:ascii="Times New Roman" w:eastAsia="Calibri" w:hAnsi="Times New Roman" w:cs="Times New Roman"/>
                <w:b/>
              </w:rPr>
              <w:t>.</w:t>
            </w:r>
          </w:p>
          <w:p w14:paraId="523FE2AA" w14:textId="55184929" w:rsidR="0037668F" w:rsidRPr="00B913CF" w:rsidRDefault="008058D2" w:rsidP="0037668F">
            <w:pPr>
              <w:tabs>
                <w:tab w:val="right" w:pos="9638"/>
              </w:tabs>
              <w:spacing w:line="260" w:lineRule="exact"/>
              <w:jc w:val="both"/>
              <w:rPr>
                <w:rFonts w:ascii="Times New Roman" w:eastAsia="Calibri" w:hAnsi="Times New Roman" w:cs="Times New Roman"/>
                <w:b/>
              </w:rPr>
            </w:pPr>
            <w:r w:rsidRPr="00B913CF">
              <w:rPr>
                <w:rFonts w:ascii="Times New Roman" w:eastAsia="Calibri" w:hAnsi="Times New Roman" w:cs="Times New Roman"/>
                <w:i/>
              </w:rPr>
              <w:t xml:space="preserve"> Обґрунтування: Це означає, що комісія повинна вказати, яку травму отримав потерпілий, який характер, яка тяжкість цієї травми. А комісія, після трьох днів роботи, може і не знати цю інформацію так </w:t>
            </w:r>
            <w:r w:rsidRPr="00B913CF">
              <w:rPr>
                <w:rFonts w:ascii="Times New Roman" w:eastAsia="Calibri" w:hAnsi="Times New Roman" w:cs="Times New Roman"/>
                <w:i/>
              </w:rPr>
              <w:lastRenderedPageBreak/>
              <w:t>як у неї може і не бути висновку лікувально-профілактичного закладу ( частіше так і буває).</w:t>
            </w:r>
          </w:p>
        </w:tc>
        <w:tc>
          <w:tcPr>
            <w:tcW w:w="2445" w:type="dxa"/>
          </w:tcPr>
          <w:p w14:paraId="77E773F6" w14:textId="77777777" w:rsidR="0037668F" w:rsidRPr="00B913CF" w:rsidRDefault="0037668F" w:rsidP="0037668F">
            <w:pPr>
              <w:jc w:val="center"/>
              <w:rPr>
                <w:rFonts w:ascii="Times New Roman" w:eastAsia="Calibri" w:hAnsi="Times New Roman" w:cs="Times New Roman"/>
              </w:rPr>
            </w:pPr>
            <w:r w:rsidRPr="00B913CF">
              <w:rPr>
                <w:rFonts w:ascii="Times New Roman" w:eastAsia="Calibri" w:hAnsi="Times New Roman" w:cs="Times New Roman"/>
              </w:rPr>
              <w:lastRenderedPageBreak/>
              <w:t>Департамент освіти і науки Запорізької обласної державної адміністрації</w:t>
            </w:r>
          </w:p>
          <w:p w14:paraId="35FBB7C9" w14:textId="0F87515A" w:rsidR="0037668F" w:rsidRPr="00B913CF" w:rsidRDefault="0037668F" w:rsidP="0037668F">
            <w:pPr>
              <w:jc w:val="both"/>
              <w:rPr>
                <w:rFonts w:ascii="Times New Roman" w:eastAsia="Calibri" w:hAnsi="Times New Roman" w:cs="Times New Roman"/>
                <w:i/>
              </w:rPr>
            </w:pPr>
          </w:p>
        </w:tc>
        <w:tc>
          <w:tcPr>
            <w:tcW w:w="4218" w:type="dxa"/>
          </w:tcPr>
          <w:p w14:paraId="14C668B2" w14:textId="77777777" w:rsidR="0037668F" w:rsidRPr="00B913CF" w:rsidRDefault="0037668F" w:rsidP="0037668F">
            <w:pPr>
              <w:ind w:firstLine="283"/>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1AAB43DE" w14:textId="77777777" w:rsidR="0037668F" w:rsidRPr="00B913CF" w:rsidRDefault="0037668F" w:rsidP="0037668F">
            <w:pPr>
              <w:ind w:firstLine="283"/>
              <w:jc w:val="both"/>
              <w:rPr>
                <w:rFonts w:ascii="Times New Roman" w:hAnsi="Times New Roman" w:cs="Times New Roman"/>
                <w:b/>
              </w:rPr>
            </w:pPr>
            <w:r w:rsidRPr="00B913CF">
              <w:rPr>
                <w:rFonts w:ascii="Times New Roman" w:hAnsi="Times New Roman" w:cs="Times New Roman"/>
              </w:rPr>
              <w:t>У таких випадках надається повідомлення про наслідки нещасного випадку (розділ ІІ, пункт 18, додаток 2)</w:t>
            </w:r>
          </w:p>
        </w:tc>
      </w:tr>
      <w:tr w:rsidR="0037668F" w:rsidRPr="00B913CF" w14:paraId="2E0581E9" w14:textId="77777777" w:rsidTr="00EC3EFE">
        <w:tc>
          <w:tcPr>
            <w:tcW w:w="562" w:type="dxa"/>
          </w:tcPr>
          <w:p w14:paraId="2B7AB0B0"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1CD90F54" w14:textId="534E3617" w:rsidR="0037668F" w:rsidRPr="00B913CF" w:rsidRDefault="0037668F" w:rsidP="0037668F">
            <w:pPr>
              <w:ind w:firstLine="319"/>
              <w:jc w:val="both"/>
              <w:rPr>
                <w:rFonts w:ascii="Times New Roman" w:hAnsi="Times New Roman" w:cs="Times New Roman"/>
              </w:rPr>
            </w:pPr>
            <w:r w:rsidRPr="00B913CF">
              <w:rPr>
                <w:rFonts w:ascii="Times New Roman" w:hAnsi="Times New Roman" w:cs="Times New Roman"/>
              </w:rPr>
              <w:t>Додаток 2 до Проекту “Повідомлення про наслідки нещасного випадку”</w:t>
            </w:r>
          </w:p>
        </w:tc>
        <w:tc>
          <w:tcPr>
            <w:tcW w:w="4536" w:type="dxa"/>
          </w:tcPr>
          <w:p w14:paraId="4E2DD69E" w14:textId="1ACBB5C3" w:rsidR="0037668F" w:rsidRPr="00B913CF" w:rsidRDefault="0037668F" w:rsidP="0037668F">
            <w:pPr>
              <w:ind w:firstLine="319"/>
              <w:jc w:val="both"/>
              <w:rPr>
                <w:rFonts w:ascii="Times New Roman" w:hAnsi="Times New Roman" w:cs="Times New Roman"/>
              </w:rPr>
            </w:pPr>
            <w:r w:rsidRPr="00B913CF">
              <w:rPr>
                <w:rFonts w:ascii="Times New Roman" w:hAnsi="Times New Roman" w:cs="Times New Roman"/>
              </w:rPr>
              <w:t>В додатку 2 до Проекту “Повідомлення про наслідки нещасного випадку” після “найменування закладу освіти, клас, група” доповнити “</w:t>
            </w:r>
            <w:r w:rsidRPr="00B913CF">
              <w:rPr>
                <w:rFonts w:ascii="Times New Roman" w:hAnsi="Times New Roman" w:cs="Times New Roman"/>
                <w:b/>
                <w:bCs/>
              </w:rPr>
              <w:t>тощо”</w:t>
            </w:r>
            <w:r w:rsidRPr="00B913CF">
              <w:rPr>
                <w:rFonts w:ascii="Times New Roman" w:hAnsi="Times New Roman" w:cs="Times New Roman"/>
              </w:rPr>
              <w:t>.</w:t>
            </w:r>
          </w:p>
        </w:tc>
        <w:tc>
          <w:tcPr>
            <w:tcW w:w="2445" w:type="dxa"/>
          </w:tcPr>
          <w:p w14:paraId="4F8F41B7" w14:textId="77777777" w:rsidR="0037668F" w:rsidRPr="00B913CF" w:rsidRDefault="0037668F" w:rsidP="0037668F">
            <w:pPr>
              <w:jc w:val="center"/>
              <w:rPr>
                <w:rFonts w:ascii="Times New Roman" w:hAnsi="Times New Roman" w:cs="Times New Roman"/>
                <w:color w:val="000000"/>
              </w:rPr>
            </w:pPr>
            <w:r w:rsidRPr="00B913CF">
              <w:rPr>
                <w:rFonts w:ascii="Times New Roman" w:hAnsi="Times New Roman" w:cs="Times New Roman"/>
                <w:color w:val="000000"/>
              </w:rPr>
              <w:t>Навчально-методичний центр професійно-технічної освіти у Дніпропетровській області</w:t>
            </w:r>
          </w:p>
        </w:tc>
        <w:tc>
          <w:tcPr>
            <w:tcW w:w="4218" w:type="dxa"/>
          </w:tcPr>
          <w:p w14:paraId="45D8ECE9" w14:textId="21CD7476" w:rsidR="0037668F" w:rsidRPr="00B913CF" w:rsidRDefault="0037668F" w:rsidP="0037668F">
            <w:pPr>
              <w:ind w:firstLine="142"/>
              <w:jc w:val="both"/>
              <w:rPr>
                <w:rFonts w:ascii="Times New Roman" w:hAnsi="Times New Roman" w:cs="Times New Roman"/>
                <w:b/>
              </w:rPr>
            </w:pPr>
            <w:r w:rsidRPr="00B913CF">
              <w:rPr>
                <w:rFonts w:ascii="Times New Roman" w:hAnsi="Times New Roman" w:cs="Times New Roman"/>
                <w:b/>
              </w:rPr>
              <w:t xml:space="preserve">Враховано </w:t>
            </w:r>
          </w:p>
        </w:tc>
      </w:tr>
      <w:tr w:rsidR="0037668F" w:rsidRPr="00B913CF" w14:paraId="4400E10D" w14:textId="77777777" w:rsidTr="00EC3EFE">
        <w:tc>
          <w:tcPr>
            <w:tcW w:w="562" w:type="dxa"/>
          </w:tcPr>
          <w:p w14:paraId="24558443"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7FBFD627" w14:textId="77777777" w:rsidR="0037668F" w:rsidRPr="00B913CF" w:rsidRDefault="0037668F" w:rsidP="0037668F">
            <w:pPr>
              <w:ind w:firstLine="319"/>
              <w:jc w:val="both"/>
              <w:rPr>
                <w:rFonts w:ascii="Times New Roman" w:hAnsi="Times New Roman" w:cs="Times New Roman"/>
              </w:rPr>
            </w:pPr>
            <w:r w:rsidRPr="00B913CF">
              <w:rPr>
                <w:rFonts w:ascii="Times New Roman" w:hAnsi="Times New Roman" w:cs="Times New Roman"/>
              </w:rPr>
              <w:t>Додаток 3 до Проекту “Журнал реєстрації нещасних випадків, що сталися із здобувачем освіти...”</w:t>
            </w:r>
          </w:p>
        </w:tc>
        <w:tc>
          <w:tcPr>
            <w:tcW w:w="4536" w:type="dxa"/>
          </w:tcPr>
          <w:p w14:paraId="7D8791DF" w14:textId="77777777" w:rsidR="0037668F" w:rsidRPr="00B913CF" w:rsidRDefault="0037668F" w:rsidP="0037668F">
            <w:pPr>
              <w:ind w:firstLine="319"/>
              <w:jc w:val="both"/>
              <w:rPr>
                <w:rFonts w:ascii="Times New Roman" w:hAnsi="Times New Roman" w:cs="Times New Roman"/>
              </w:rPr>
            </w:pPr>
            <w:r w:rsidRPr="00B913CF">
              <w:rPr>
                <w:rFonts w:ascii="Times New Roman" w:hAnsi="Times New Roman" w:cs="Times New Roman"/>
              </w:rPr>
              <w:t xml:space="preserve">В додатку 3 до Проекту “Журнал реєстрації нещасних випадків, що сталися із здобувачем освіти...” в стовбці 4 доповнити </w:t>
            </w:r>
            <w:r w:rsidRPr="00B913CF">
              <w:rPr>
                <w:rFonts w:ascii="Times New Roman" w:hAnsi="Times New Roman" w:cs="Times New Roman"/>
                <w:b/>
                <w:bCs/>
              </w:rPr>
              <w:t>“тощо”</w:t>
            </w:r>
            <w:r w:rsidRPr="00B913CF">
              <w:rPr>
                <w:rFonts w:ascii="Times New Roman" w:hAnsi="Times New Roman" w:cs="Times New Roman"/>
              </w:rPr>
              <w:t>.</w:t>
            </w:r>
          </w:p>
        </w:tc>
        <w:tc>
          <w:tcPr>
            <w:tcW w:w="2445" w:type="dxa"/>
          </w:tcPr>
          <w:p w14:paraId="54F41404" w14:textId="77777777" w:rsidR="0037668F" w:rsidRPr="00B913CF" w:rsidRDefault="0037668F" w:rsidP="0037668F">
            <w:pPr>
              <w:jc w:val="center"/>
              <w:rPr>
                <w:rFonts w:ascii="Times New Roman" w:hAnsi="Times New Roman" w:cs="Times New Roman"/>
                <w:color w:val="000000"/>
              </w:rPr>
            </w:pPr>
            <w:r w:rsidRPr="00B913CF">
              <w:rPr>
                <w:rFonts w:ascii="Times New Roman" w:hAnsi="Times New Roman" w:cs="Times New Roman"/>
                <w:color w:val="000000"/>
              </w:rPr>
              <w:t>Навчально-методичний центр професійно-технічної освіти у Дніпропетровській області</w:t>
            </w:r>
          </w:p>
        </w:tc>
        <w:tc>
          <w:tcPr>
            <w:tcW w:w="4218" w:type="dxa"/>
          </w:tcPr>
          <w:p w14:paraId="32B0CEF8" w14:textId="61F996C0" w:rsidR="0037668F" w:rsidRPr="00B913CF" w:rsidRDefault="0037668F" w:rsidP="0037668F">
            <w:pPr>
              <w:ind w:firstLine="142"/>
              <w:jc w:val="both"/>
              <w:rPr>
                <w:rFonts w:ascii="Times New Roman" w:hAnsi="Times New Roman" w:cs="Times New Roman"/>
              </w:rPr>
            </w:pPr>
            <w:r w:rsidRPr="00B913CF">
              <w:rPr>
                <w:rFonts w:ascii="Times New Roman" w:hAnsi="Times New Roman" w:cs="Times New Roman"/>
                <w:b/>
              </w:rPr>
              <w:t xml:space="preserve">Враховано </w:t>
            </w:r>
          </w:p>
        </w:tc>
      </w:tr>
      <w:tr w:rsidR="0037668F" w:rsidRPr="00B913CF" w14:paraId="0E8F0D0A" w14:textId="77777777" w:rsidTr="00EC3EFE">
        <w:tc>
          <w:tcPr>
            <w:tcW w:w="562" w:type="dxa"/>
          </w:tcPr>
          <w:p w14:paraId="70C68B35"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0BD76825" w14:textId="77777777" w:rsidR="0037668F" w:rsidRPr="00B913CF" w:rsidRDefault="0037668F" w:rsidP="0037668F">
            <w:pPr>
              <w:ind w:firstLine="319"/>
              <w:jc w:val="both"/>
              <w:rPr>
                <w:rFonts w:ascii="Times New Roman" w:hAnsi="Times New Roman" w:cs="Times New Roman"/>
              </w:rPr>
            </w:pPr>
            <w:r w:rsidRPr="00B913CF">
              <w:rPr>
                <w:rFonts w:ascii="Times New Roman" w:hAnsi="Times New Roman" w:cs="Times New Roman"/>
              </w:rPr>
              <w:t>Додаток 3 до Проекту “Журнал реєстрації нещасних випадків, що сталися із здобувачем освіти...”</w:t>
            </w:r>
          </w:p>
        </w:tc>
        <w:tc>
          <w:tcPr>
            <w:tcW w:w="4536" w:type="dxa"/>
          </w:tcPr>
          <w:p w14:paraId="61C2F887" w14:textId="77777777" w:rsidR="0037668F" w:rsidRPr="00B913CF" w:rsidRDefault="0037668F" w:rsidP="0037668F">
            <w:pPr>
              <w:ind w:firstLine="319"/>
              <w:jc w:val="both"/>
              <w:rPr>
                <w:rFonts w:ascii="Times New Roman" w:hAnsi="Times New Roman" w:cs="Times New Roman"/>
              </w:rPr>
            </w:pPr>
            <w:r w:rsidRPr="00B913CF">
              <w:rPr>
                <w:rFonts w:ascii="Times New Roman" w:hAnsi="Times New Roman" w:cs="Times New Roman"/>
              </w:rPr>
              <w:t>Додаток 3 до Проекту “Журнал реєстрації нещасних випадків, що сталися із здобувачем освіти...” додати Зразок Журналу реєстрації нещасних випадків, що сталися із здобувачами освіти для органів управління освітою.</w:t>
            </w:r>
          </w:p>
          <w:p w14:paraId="0FC54FE0" w14:textId="77777777" w:rsidR="0037668F" w:rsidRPr="00B913CF" w:rsidRDefault="0037668F" w:rsidP="0037668F">
            <w:pPr>
              <w:ind w:firstLine="319"/>
              <w:jc w:val="both"/>
              <w:rPr>
                <w:rFonts w:ascii="Times New Roman" w:hAnsi="Times New Roman" w:cs="Times New Roman"/>
              </w:rPr>
            </w:pPr>
          </w:p>
        </w:tc>
        <w:tc>
          <w:tcPr>
            <w:tcW w:w="2445" w:type="dxa"/>
          </w:tcPr>
          <w:p w14:paraId="1F960F61" w14:textId="77777777" w:rsidR="0037668F" w:rsidRPr="00B913CF" w:rsidRDefault="0037668F" w:rsidP="0037668F">
            <w:pPr>
              <w:jc w:val="center"/>
              <w:rPr>
                <w:rFonts w:ascii="Times New Roman" w:eastAsia="Calibri" w:hAnsi="Times New Roman" w:cs="Times New Roman"/>
              </w:rPr>
            </w:pPr>
            <w:r w:rsidRPr="00B913CF">
              <w:rPr>
                <w:rFonts w:ascii="Times New Roman" w:eastAsia="Calibri" w:hAnsi="Times New Roman" w:cs="Times New Roman"/>
              </w:rPr>
              <w:t>Департамент освіти і науки Запорізької обласної державної адміністрації</w:t>
            </w:r>
          </w:p>
          <w:p w14:paraId="5AD8CF42" w14:textId="77777777" w:rsidR="0037668F" w:rsidRPr="00B913CF" w:rsidRDefault="0037668F" w:rsidP="0037668F">
            <w:pPr>
              <w:jc w:val="center"/>
              <w:rPr>
                <w:rFonts w:ascii="Times New Roman" w:hAnsi="Times New Roman" w:cs="Times New Roman"/>
                <w:color w:val="000000"/>
              </w:rPr>
            </w:pPr>
          </w:p>
        </w:tc>
        <w:tc>
          <w:tcPr>
            <w:tcW w:w="4218" w:type="dxa"/>
          </w:tcPr>
          <w:p w14:paraId="5AD09272" w14:textId="3C1D21B4" w:rsidR="0037668F" w:rsidRPr="00B913CF" w:rsidRDefault="0037668F" w:rsidP="0037668F">
            <w:pPr>
              <w:ind w:firstLine="142"/>
              <w:jc w:val="both"/>
              <w:rPr>
                <w:rFonts w:ascii="Times New Roman" w:hAnsi="Times New Roman" w:cs="Times New Roman"/>
                <w:b/>
              </w:rPr>
            </w:pPr>
            <w:r w:rsidRPr="00B913CF">
              <w:rPr>
                <w:rFonts w:ascii="Times New Roman" w:hAnsi="Times New Roman"/>
                <w:b/>
              </w:rPr>
              <w:t xml:space="preserve">Враховано </w:t>
            </w:r>
          </w:p>
        </w:tc>
      </w:tr>
      <w:tr w:rsidR="0037668F" w:rsidRPr="00B913CF" w14:paraId="4AADA013" w14:textId="77777777" w:rsidTr="00EC3EFE">
        <w:tc>
          <w:tcPr>
            <w:tcW w:w="562" w:type="dxa"/>
          </w:tcPr>
          <w:p w14:paraId="20F3E225"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4737710B" w14:textId="77777777" w:rsidR="0037668F" w:rsidRPr="00B913CF" w:rsidRDefault="0037668F" w:rsidP="0037668F">
            <w:pPr>
              <w:ind w:firstLine="319"/>
              <w:jc w:val="both"/>
              <w:rPr>
                <w:rFonts w:ascii="Times New Roman" w:hAnsi="Times New Roman" w:cs="Times New Roman"/>
              </w:rPr>
            </w:pPr>
            <w:r w:rsidRPr="00B913CF">
              <w:rPr>
                <w:rFonts w:ascii="Times New Roman" w:hAnsi="Times New Roman" w:cs="Times New Roman"/>
                <w:i/>
              </w:rPr>
              <w:t>Додаток 5</w:t>
            </w:r>
            <w:r w:rsidRPr="00B913CF">
              <w:rPr>
                <w:rFonts w:ascii="Times New Roman" w:hAnsi="Times New Roman" w:cs="Times New Roman"/>
              </w:rPr>
              <w:t xml:space="preserve"> до Проекту “Повідомлення про нещасний випадок (груповий/із смертельним наслідком)”</w:t>
            </w:r>
          </w:p>
        </w:tc>
        <w:tc>
          <w:tcPr>
            <w:tcW w:w="4536" w:type="dxa"/>
          </w:tcPr>
          <w:p w14:paraId="34F89767" w14:textId="7E6CD504" w:rsidR="0037668F" w:rsidRPr="00B913CF" w:rsidRDefault="0037668F" w:rsidP="0037668F">
            <w:pPr>
              <w:widowControl w:val="0"/>
              <w:ind w:right="-57" w:firstLine="33"/>
              <w:jc w:val="both"/>
              <w:rPr>
                <w:rFonts w:ascii="Times New Roman" w:hAnsi="Times New Roman" w:cs="Times New Roman"/>
              </w:rPr>
            </w:pPr>
            <w:r w:rsidRPr="00B913CF">
              <w:rPr>
                <w:rFonts w:ascii="Times New Roman" w:hAnsi="Times New Roman" w:cs="Times New Roman"/>
              </w:rPr>
              <w:t xml:space="preserve">В </w:t>
            </w:r>
            <w:r w:rsidRPr="00B913CF">
              <w:rPr>
                <w:rFonts w:ascii="Times New Roman" w:hAnsi="Times New Roman" w:cs="Times New Roman"/>
                <w:b/>
              </w:rPr>
              <w:t>додатку 6</w:t>
            </w:r>
            <w:r w:rsidRPr="00B913CF">
              <w:rPr>
                <w:rFonts w:ascii="Times New Roman" w:hAnsi="Times New Roman" w:cs="Times New Roman"/>
              </w:rPr>
              <w:t xml:space="preserve"> до Проекту “Повідомлення про нещасний випадок (груповий/із смертельним наслідком)”:</w:t>
            </w:r>
          </w:p>
          <w:p w14:paraId="3FD50D2E" w14:textId="77777777" w:rsidR="0037668F" w:rsidRPr="00B913CF" w:rsidRDefault="0037668F" w:rsidP="0037668F">
            <w:pPr>
              <w:widowControl w:val="0"/>
              <w:spacing w:line="276" w:lineRule="auto"/>
              <w:ind w:left="33" w:right="-57" w:firstLine="284"/>
              <w:jc w:val="both"/>
              <w:rPr>
                <w:rFonts w:ascii="Times New Roman" w:hAnsi="Times New Roman" w:cs="Times New Roman"/>
              </w:rPr>
            </w:pPr>
            <w:r w:rsidRPr="00B913CF">
              <w:rPr>
                <w:rFonts w:ascii="Times New Roman" w:hAnsi="Times New Roman" w:cs="Times New Roman"/>
              </w:rPr>
              <w:t xml:space="preserve">в пункті 2 крім найменування закладу освіти вказати </w:t>
            </w:r>
            <w:r w:rsidRPr="00B913CF">
              <w:rPr>
                <w:rFonts w:ascii="Times New Roman" w:hAnsi="Times New Roman" w:cs="Times New Roman"/>
                <w:b/>
                <w:bCs/>
              </w:rPr>
              <w:t>його місцезнаходження</w:t>
            </w:r>
            <w:r w:rsidRPr="00B913CF">
              <w:rPr>
                <w:rFonts w:ascii="Times New Roman" w:hAnsi="Times New Roman" w:cs="Times New Roman"/>
              </w:rPr>
              <w:t>;</w:t>
            </w:r>
          </w:p>
          <w:p w14:paraId="6B67717A" w14:textId="77777777" w:rsidR="0037668F" w:rsidRPr="00B913CF" w:rsidRDefault="0037668F" w:rsidP="0037668F">
            <w:pPr>
              <w:ind w:firstLine="319"/>
              <w:jc w:val="both"/>
              <w:rPr>
                <w:rFonts w:ascii="Times New Roman" w:hAnsi="Times New Roman" w:cs="Times New Roman"/>
              </w:rPr>
            </w:pPr>
            <w:r w:rsidRPr="00B913CF">
              <w:rPr>
                <w:rFonts w:ascii="Times New Roman" w:hAnsi="Times New Roman" w:cs="Times New Roman"/>
              </w:rPr>
              <w:t xml:space="preserve">в пункті 4 додатково вказати </w:t>
            </w:r>
            <w:r w:rsidRPr="00B913CF">
              <w:rPr>
                <w:rFonts w:ascii="Times New Roman" w:hAnsi="Times New Roman" w:cs="Times New Roman"/>
                <w:b/>
                <w:bCs/>
              </w:rPr>
              <w:t>дату смерті.</w:t>
            </w:r>
          </w:p>
        </w:tc>
        <w:tc>
          <w:tcPr>
            <w:tcW w:w="2445" w:type="dxa"/>
          </w:tcPr>
          <w:p w14:paraId="7A79585E" w14:textId="77777777" w:rsidR="0037668F" w:rsidRPr="00B913CF" w:rsidRDefault="0037668F" w:rsidP="0037668F">
            <w:pPr>
              <w:jc w:val="center"/>
              <w:rPr>
                <w:rFonts w:ascii="Times New Roman" w:hAnsi="Times New Roman" w:cs="Times New Roman"/>
                <w:color w:val="000000"/>
              </w:rPr>
            </w:pPr>
            <w:r w:rsidRPr="00B913CF">
              <w:rPr>
                <w:rFonts w:ascii="Times New Roman" w:hAnsi="Times New Roman" w:cs="Times New Roman"/>
                <w:color w:val="000000"/>
              </w:rPr>
              <w:t>Навчально-методичний центр професійно-технічної освіти у Дніпропетровській області</w:t>
            </w:r>
          </w:p>
        </w:tc>
        <w:tc>
          <w:tcPr>
            <w:tcW w:w="4218" w:type="dxa"/>
          </w:tcPr>
          <w:p w14:paraId="1C400284" w14:textId="3F193352" w:rsidR="0037668F" w:rsidRPr="00B913CF" w:rsidRDefault="0037668F" w:rsidP="0037668F">
            <w:pPr>
              <w:widowControl w:val="0"/>
              <w:ind w:right="-57" w:firstLine="142"/>
              <w:jc w:val="both"/>
              <w:rPr>
                <w:rFonts w:ascii="Times New Roman" w:hAnsi="Times New Roman" w:cs="Times New Roman"/>
              </w:rPr>
            </w:pPr>
            <w:r w:rsidRPr="00B913CF">
              <w:rPr>
                <w:rFonts w:ascii="Times New Roman" w:hAnsi="Times New Roman" w:cs="Times New Roman"/>
                <w:b/>
              </w:rPr>
              <w:t>Враховано частково</w:t>
            </w:r>
            <w:r w:rsidRPr="00B913CF">
              <w:rPr>
                <w:rFonts w:ascii="Times New Roman" w:hAnsi="Times New Roman" w:cs="Times New Roman"/>
              </w:rPr>
              <w:t xml:space="preserve"> </w:t>
            </w:r>
          </w:p>
          <w:p w14:paraId="5EAD38E0" w14:textId="654717AE" w:rsidR="0037668F" w:rsidRPr="00B913CF" w:rsidRDefault="0037668F" w:rsidP="0037668F">
            <w:pPr>
              <w:widowControl w:val="0"/>
              <w:ind w:right="-57" w:firstLine="142"/>
              <w:jc w:val="both"/>
              <w:rPr>
                <w:rFonts w:ascii="Times New Roman" w:hAnsi="Times New Roman" w:cs="Times New Roman"/>
              </w:rPr>
            </w:pPr>
            <w:r w:rsidRPr="00B913CF">
              <w:rPr>
                <w:rFonts w:ascii="Times New Roman" w:hAnsi="Times New Roman" w:cs="Times New Roman"/>
              </w:rPr>
              <w:t>В додатку 6 до Проекту “Повідомлення про нещасний випадок (груповий/із смертельним наслідком)”:</w:t>
            </w:r>
          </w:p>
          <w:p w14:paraId="366BC8AF" w14:textId="77777777" w:rsidR="0037668F" w:rsidRPr="00B913CF" w:rsidRDefault="0037668F" w:rsidP="0037668F">
            <w:pPr>
              <w:widowControl w:val="0"/>
              <w:spacing w:line="276" w:lineRule="auto"/>
              <w:ind w:left="33" w:right="-57" w:firstLine="142"/>
              <w:jc w:val="both"/>
              <w:rPr>
                <w:rFonts w:ascii="Times New Roman" w:hAnsi="Times New Roman" w:cs="Times New Roman"/>
              </w:rPr>
            </w:pPr>
            <w:r w:rsidRPr="00B913CF">
              <w:rPr>
                <w:rFonts w:ascii="Times New Roman" w:hAnsi="Times New Roman" w:cs="Times New Roman"/>
              </w:rPr>
              <w:t xml:space="preserve">в пункті 2 крім найменування закладу освіти вказати </w:t>
            </w:r>
            <w:r w:rsidRPr="00B913CF">
              <w:rPr>
                <w:rFonts w:ascii="Times New Roman" w:hAnsi="Times New Roman" w:cs="Times New Roman"/>
                <w:bCs/>
              </w:rPr>
              <w:t>адресу</w:t>
            </w:r>
            <w:r w:rsidRPr="00B913CF">
              <w:rPr>
                <w:rFonts w:ascii="Times New Roman" w:hAnsi="Times New Roman" w:cs="Times New Roman"/>
              </w:rPr>
              <w:t>;</w:t>
            </w:r>
          </w:p>
          <w:p w14:paraId="5FFEBD36" w14:textId="77777777" w:rsidR="0037668F" w:rsidRPr="00B913CF" w:rsidRDefault="0037668F" w:rsidP="0037668F">
            <w:pPr>
              <w:ind w:firstLine="142"/>
              <w:jc w:val="both"/>
              <w:rPr>
                <w:rFonts w:ascii="Times New Roman" w:hAnsi="Times New Roman" w:cs="Times New Roman"/>
              </w:rPr>
            </w:pPr>
            <w:r w:rsidRPr="00B913CF">
              <w:rPr>
                <w:rFonts w:ascii="Times New Roman" w:hAnsi="Times New Roman" w:cs="Times New Roman"/>
              </w:rPr>
              <w:t xml:space="preserve">в пункті 4 додатково вказати </w:t>
            </w:r>
            <w:r w:rsidRPr="00B913CF">
              <w:rPr>
                <w:rFonts w:ascii="Times New Roman" w:hAnsi="Times New Roman" w:cs="Times New Roman"/>
                <w:bCs/>
              </w:rPr>
              <w:t>дату смерті.</w:t>
            </w:r>
          </w:p>
        </w:tc>
      </w:tr>
      <w:tr w:rsidR="0037668F" w:rsidRPr="00B913CF" w14:paraId="4C9475B0" w14:textId="77777777" w:rsidTr="00EC3EFE">
        <w:tc>
          <w:tcPr>
            <w:tcW w:w="562" w:type="dxa"/>
          </w:tcPr>
          <w:p w14:paraId="01E2E27B"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78173989" w14:textId="77777777" w:rsidR="0037668F" w:rsidRPr="00B913CF" w:rsidRDefault="0037668F" w:rsidP="0037668F">
            <w:pPr>
              <w:ind w:firstLine="33"/>
              <w:jc w:val="both"/>
              <w:rPr>
                <w:rFonts w:ascii="Times New Roman" w:hAnsi="Times New Roman" w:cs="Times New Roman"/>
              </w:rPr>
            </w:pPr>
            <w:r w:rsidRPr="00B913CF">
              <w:rPr>
                <w:rFonts w:ascii="Times New Roman" w:hAnsi="Times New Roman" w:cs="Times New Roman"/>
                <w:i/>
              </w:rPr>
              <w:t>Додаток 6</w:t>
            </w:r>
            <w:r w:rsidRPr="00B913CF">
              <w:rPr>
                <w:rFonts w:ascii="Times New Roman" w:hAnsi="Times New Roman" w:cs="Times New Roman"/>
              </w:rPr>
              <w:t xml:space="preserve"> до Проекту “Акт спеціального розслідування групового нещасного випадку (нещасного випадку із смертельним наслідком, нещасного випадку із тяжкими наслідками)”</w:t>
            </w:r>
          </w:p>
        </w:tc>
        <w:tc>
          <w:tcPr>
            <w:tcW w:w="4536" w:type="dxa"/>
          </w:tcPr>
          <w:p w14:paraId="2E072719" w14:textId="38A9BFE0" w:rsidR="0037668F" w:rsidRPr="00B913CF" w:rsidRDefault="0037668F" w:rsidP="0037668F">
            <w:pPr>
              <w:ind w:firstLine="33"/>
              <w:jc w:val="both"/>
              <w:rPr>
                <w:rFonts w:ascii="Times New Roman" w:hAnsi="Times New Roman" w:cs="Times New Roman"/>
              </w:rPr>
            </w:pPr>
            <w:r w:rsidRPr="00B913CF">
              <w:rPr>
                <w:rFonts w:ascii="Times New Roman" w:hAnsi="Times New Roman" w:cs="Times New Roman"/>
              </w:rPr>
              <w:t xml:space="preserve">Додати </w:t>
            </w:r>
            <w:r w:rsidRPr="00B913CF">
              <w:rPr>
                <w:rFonts w:ascii="Times New Roman" w:hAnsi="Times New Roman" w:cs="Times New Roman"/>
                <w:b/>
              </w:rPr>
              <w:t>додаток 7 до Проекту в новій редакції “Акт розслідування нещасного випадку”,</w:t>
            </w:r>
            <w:r w:rsidRPr="00B913CF">
              <w:rPr>
                <w:rFonts w:ascii="Times New Roman" w:hAnsi="Times New Roman" w:cs="Times New Roman"/>
              </w:rPr>
              <w:t xml:space="preserve"> а додаток 6 до Проекту “Акт спеціального розслідування групового нещасного випадку (нещасного випадку із смертельним наслідком, нещасного випадку із </w:t>
            </w:r>
            <w:r w:rsidRPr="00B913CF">
              <w:rPr>
                <w:rFonts w:ascii="Times New Roman" w:hAnsi="Times New Roman" w:cs="Times New Roman"/>
              </w:rPr>
              <w:lastRenderedPageBreak/>
              <w:t xml:space="preserve">тяжкими наслідками)” </w:t>
            </w:r>
            <w:r w:rsidRPr="00B913CF">
              <w:rPr>
                <w:rFonts w:ascii="Times New Roman" w:hAnsi="Times New Roman" w:cs="Times New Roman"/>
                <w:b/>
              </w:rPr>
              <w:t>вважати додатком 8 до Проекту</w:t>
            </w:r>
          </w:p>
        </w:tc>
        <w:tc>
          <w:tcPr>
            <w:tcW w:w="2445" w:type="dxa"/>
          </w:tcPr>
          <w:p w14:paraId="6373AAE5" w14:textId="77777777" w:rsidR="0037668F" w:rsidRPr="00B913CF" w:rsidRDefault="0037668F" w:rsidP="0037668F">
            <w:pPr>
              <w:jc w:val="center"/>
              <w:rPr>
                <w:rFonts w:ascii="Times New Roman" w:hAnsi="Times New Roman" w:cs="Times New Roman"/>
                <w:color w:val="000000"/>
              </w:rPr>
            </w:pPr>
            <w:r w:rsidRPr="00B913CF">
              <w:rPr>
                <w:rFonts w:ascii="Times New Roman" w:hAnsi="Times New Roman" w:cs="Times New Roman"/>
                <w:color w:val="000000"/>
              </w:rPr>
              <w:lastRenderedPageBreak/>
              <w:t>Сектор мобілізаційної роботи, цивільного захисту та безпеки життєдіяльності</w:t>
            </w:r>
          </w:p>
        </w:tc>
        <w:tc>
          <w:tcPr>
            <w:tcW w:w="4218" w:type="dxa"/>
          </w:tcPr>
          <w:p w14:paraId="5DD237B9" w14:textId="77777777" w:rsidR="0037668F" w:rsidRPr="00B913CF" w:rsidRDefault="0037668F" w:rsidP="0037668F">
            <w:pPr>
              <w:ind w:firstLine="142"/>
              <w:jc w:val="both"/>
              <w:rPr>
                <w:rFonts w:ascii="Times New Roman" w:hAnsi="Times New Roman" w:cs="Times New Roman"/>
                <w:b/>
              </w:rPr>
            </w:pPr>
            <w:r w:rsidRPr="00B913CF">
              <w:rPr>
                <w:rFonts w:ascii="Times New Roman" w:hAnsi="Times New Roman" w:cs="Times New Roman"/>
                <w:b/>
              </w:rPr>
              <w:t xml:space="preserve">Враховано </w:t>
            </w:r>
          </w:p>
          <w:p w14:paraId="676FF199" w14:textId="006A71ED" w:rsidR="0037668F" w:rsidRPr="00B913CF" w:rsidRDefault="0037668F" w:rsidP="0037668F">
            <w:pPr>
              <w:ind w:firstLine="142"/>
              <w:jc w:val="both"/>
              <w:rPr>
                <w:rFonts w:ascii="Times New Roman" w:hAnsi="Times New Roman" w:cs="Times New Roman"/>
              </w:rPr>
            </w:pPr>
            <w:r w:rsidRPr="00B913CF">
              <w:rPr>
                <w:rFonts w:ascii="Times New Roman" w:hAnsi="Times New Roman" w:cs="Times New Roman"/>
              </w:rPr>
              <w:t xml:space="preserve">Додати додаток 7 до Проекту в новій редакції “Акт розслідування нещасного випадку”, а додаток 6 до Проекту “Акт спеціального розслідування групового нещасного випадку (нещасного випадку із </w:t>
            </w:r>
            <w:r w:rsidRPr="00B913CF">
              <w:rPr>
                <w:rFonts w:ascii="Times New Roman" w:hAnsi="Times New Roman" w:cs="Times New Roman"/>
              </w:rPr>
              <w:lastRenderedPageBreak/>
              <w:t>смертельним наслідком, нещасного випадку із тяжкими наслідками)” вважати додатком 8 до Проекту</w:t>
            </w:r>
          </w:p>
        </w:tc>
      </w:tr>
      <w:tr w:rsidR="0037668F" w:rsidRPr="00B913CF" w14:paraId="3B6D0F27" w14:textId="77777777" w:rsidTr="00EC3EFE">
        <w:tc>
          <w:tcPr>
            <w:tcW w:w="562" w:type="dxa"/>
          </w:tcPr>
          <w:p w14:paraId="7673CB7C"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53523920" w14:textId="77777777" w:rsidR="0037668F" w:rsidRPr="00B913CF" w:rsidRDefault="0037668F" w:rsidP="0037668F">
            <w:pPr>
              <w:ind w:firstLine="33"/>
              <w:jc w:val="both"/>
              <w:rPr>
                <w:rFonts w:ascii="Times New Roman" w:hAnsi="Times New Roman" w:cs="Times New Roman"/>
              </w:rPr>
            </w:pPr>
            <w:r w:rsidRPr="00B913CF">
              <w:rPr>
                <w:rFonts w:ascii="Times New Roman" w:hAnsi="Times New Roman" w:cs="Times New Roman"/>
                <w:i/>
              </w:rPr>
              <w:t>Додаток 6</w:t>
            </w:r>
            <w:r w:rsidRPr="00B913CF">
              <w:rPr>
                <w:rFonts w:ascii="Times New Roman" w:hAnsi="Times New Roman" w:cs="Times New Roman"/>
              </w:rPr>
              <w:t xml:space="preserve"> до Проекту “Акт спеціального розслідування групового нещасного випадку (нещасного випадку із смертельним наслідком, нещасного випадку із тяжкими наслідками)”</w:t>
            </w:r>
          </w:p>
        </w:tc>
        <w:tc>
          <w:tcPr>
            <w:tcW w:w="4536" w:type="dxa"/>
          </w:tcPr>
          <w:p w14:paraId="14665BD1" w14:textId="45915D68" w:rsidR="0037668F" w:rsidRPr="00B913CF" w:rsidRDefault="0037668F" w:rsidP="0037668F">
            <w:pPr>
              <w:widowControl w:val="0"/>
              <w:ind w:right="-57" w:firstLine="33"/>
              <w:jc w:val="both"/>
              <w:rPr>
                <w:rFonts w:ascii="Times New Roman" w:hAnsi="Times New Roman" w:cs="Times New Roman"/>
              </w:rPr>
            </w:pPr>
            <w:r w:rsidRPr="00B913CF">
              <w:rPr>
                <w:rFonts w:ascii="Times New Roman" w:hAnsi="Times New Roman" w:cs="Times New Roman"/>
                <w:b/>
              </w:rPr>
              <w:t>В додатку 8</w:t>
            </w:r>
            <w:r w:rsidRPr="00B913CF">
              <w:rPr>
                <w:rFonts w:ascii="Times New Roman" w:hAnsi="Times New Roman" w:cs="Times New Roman"/>
              </w:rPr>
              <w:t xml:space="preserve"> до Проекту “Акт спеціального розслідування групового нещасного випадку (нещасного випадку із смертельним наслідком, нещасного випадку із тяжкими наслідками):</w:t>
            </w:r>
          </w:p>
          <w:p w14:paraId="35DD1693" w14:textId="77777777" w:rsidR="0037668F" w:rsidRPr="00B913CF" w:rsidRDefault="0037668F" w:rsidP="0037668F">
            <w:pPr>
              <w:widowControl w:val="0"/>
              <w:spacing w:line="276" w:lineRule="auto"/>
              <w:ind w:right="-57" w:firstLine="317"/>
              <w:jc w:val="both"/>
              <w:rPr>
                <w:rFonts w:ascii="Times New Roman" w:hAnsi="Times New Roman" w:cs="Times New Roman"/>
              </w:rPr>
            </w:pPr>
            <w:r w:rsidRPr="00B913CF">
              <w:rPr>
                <w:rFonts w:ascii="Times New Roman" w:hAnsi="Times New Roman" w:cs="Times New Roman"/>
              </w:rPr>
              <w:t xml:space="preserve">в пункті 1 — вказати </w:t>
            </w:r>
            <w:r w:rsidRPr="00B913CF">
              <w:rPr>
                <w:rFonts w:ascii="Times New Roman" w:hAnsi="Times New Roman" w:cs="Times New Roman"/>
                <w:b/>
                <w:bCs/>
              </w:rPr>
              <w:t>домашню адресу потерпілого (потерпілих) та характеристику об'єкта де стався нещасний випадок;</w:t>
            </w:r>
          </w:p>
          <w:p w14:paraId="7DB7E156" w14:textId="77777777" w:rsidR="0037668F" w:rsidRPr="00B913CF" w:rsidRDefault="0037668F" w:rsidP="0037668F">
            <w:pPr>
              <w:widowControl w:val="0"/>
              <w:ind w:right="-57" w:firstLine="33"/>
              <w:jc w:val="both"/>
              <w:rPr>
                <w:rFonts w:ascii="Times New Roman" w:hAnsi="Times New Roman" w:cs="Times New Roman"/>
              </w:rPr>
            </w:pPr>
            <w:r w:rsidRPr="00B913CF">
              <w:rPr>
                <w:rFonts w:ascii="Times New Roman" w:hAnsi="Times New Roman" w:cs="Times New Roman"/>
              </w:rPr>
              <w:t xml:space="preserve">доповнити пунктом 7 </w:t>
            </w:r>
            <w:r w:rsidRPr="00B913CF">
              <w:rPr>
                <w:rFonts w:ascii="Times New Roman" w:hAnsi="Times New Roman" w:cs="Times New Roman"/>
                <w:b/>
                <w:bCs/>
              </w:rPr>
              <w:t>“Перелік матеріалів що додаються”</w:t>
            </w:r>
            <w:r w:rsidRPr="00B913CF">
              <w:rPr>
                <w:rFonts w:ascii="Times New Roman" w:hAnsi="Times New Roman" w:cs="Times New Roman"/>
              </w:rPr>
              <w:t>.</w:t>
            </w:r>
          </w:p>
        </w:tc>
        <w:tc>
          <w:tcPr>
            <w:tcW w:w="2445" w:type="dxa"/>
          </w:tcPr>
          <w:p w14:paraId="124C9B94" w14:textId="77777777" w:rsidR="0037668F" w:rsidRPr="00B913CF" w:rsidRDefault="0037668F" w:rsidP="0037668F">
            <w:pPr>
              <w:jc w:val="center"/>
              <w:rPr>
                <w:rFonts w:ascii="Times New Roman" w:hAnsi="Times New Roman" w:cs="Times New Roman"/>
                <w:color w:val="000000"/>
              </w:rPr>
            </w:pPr>
            <w:r w:rsidRPr="00B913CF">
              <w:rPr>
                <w:rFonts w:ascii="Times New Roman" w:hAnsi="Times New Roman" w:cs="Times New Roman"/>
                <w:color w:val="000000"/>
              </w:rPr>
              <w:t>Навчально-методичний центр професійно-технічної освіти у Дніпропетровській області</w:t>
            </w:r>
          </w:p>
        </w:tc>
        <w:tc>
          <w:tcPr>
            <w:tcW w:w="4218" w:type="dxa"/>
          </w:tcPr>
          <w:p w14:paraId="1FF92FA5" w14:textId="675130FB" w:rsidR="0037668F" w:rsidRPr="00B913CF" w:rsidRDefault="0037668F" w:rsidP="0037668F">
            <w:pPr>
              <w:widowControl w:val="0"/>
              <w:ind w:right="-57" w:firstLine="142"/>
              <w:jc w:val="both"/>
              <w:rPr>
                <w:rFonts w:ascii="Times New Roman" w:hAnsi="Times New Roman" w:cs="Times New Roman"/>
                <w:b/>
              </w:rPr>
            </w:pPr>
            <w:r w:rsidRPr="00B913CF">
              <w:rPr>
                <w:rFonts w:ascii="Times New Roman" w:hAnsi="Times New Roman" w:cs="Times New Roman"/>
                <w:b/>
              </w:rPr>
              <w:t xml:space="preserve">Враховано частково </w:t>
            </w:r>
          </w:p>
          <w:p w14:paraId="35A58D3B" w14:textId="77777777" w:rsidR="0037668F" w:rsidRPr="00B913CF" w:rsidRDefault="0037668F" w:rsidP="0037668F">
            <w:pPr>
              <w:widowControl w:val="0"/>
              <w:ind w:right="-57" w:firstLine="142"/>
              <w:jc w:val="both"/>
              <w:rPr>
                <w:rFonts w:ascii="Times New Roman" w:hAnsi="Times New Roman" w:cs="Times New Roman"/>
              </w:rPr>
            </w:pPr>
            <w:r w:rsidRPr="00B913CF">
              <w:rPr>
                <w:rFonts w:ascii="Times New Roman" w:hAnsi="Times New Roman" w:cs="Times New Roman"/>
              </w:rPr>
              <w:t>В додатку 7 до Проекту “Акт спеціального розслідування групового нещасного випадку (нещасного випадку із смертельним наслідком, нещасного випадку із тяжкими наслідками):</w:t>
            </w:r>
          </w:p>
          <w:p w14:paraId="2B27E46E" w14:textId="77777777" w:rsidR="0037668F" w:rsidRPr="00B913CF" w:rsidRDefault="0037668F" w:rsidP="0037668F">
            <w:pPr>
              <w:widowControl w:val="0"/>
              <w:spacing w:line="276" w:lineRule="auto"/>
              <w:ind w:right="-57" w:firstLine="142"/>
              <w:jc w:val="both"/>
              <w:rPr>
                <w:rFonts w:ascii="Times New Roman" w:hAnsi="Times New Roman" w:cs="Times New Roman"/>
                <w:bCs/>
              </w:rPr>
            </w:pPr>
            <w:r w:rsidRPr="00B913CF">
              <w:rPr>
                <w:rFonts w:ascii="Times New Roman" w:hAnsi="Times New Roman" w:cs="Times New Roman"/>
              </w:rPr>
              <w:t xml:space="preserve">в пункті 1 — вказати </w:t>
            </w:r>
            <w:r w:rsidRPr="00B913CF">
              <w:rPr>
                <w:rFonts w:ascii="Times New Roman" w:hAnsi="Times New Roman" w:cs="Times New Roman"/>
                <w:bCs/>
              </w:rPr>
              <w:t>домашню адресу потерпілого (потерпілих);</w:t>
            </w:r>
          </w:p>
          <w:p w14:paraId="34731B31" w14:textId="77777777" w:rsidR="0037668F" w:rsidRPr="00B913CF" w:rsidRDefault="0037668F" w:rsidP="0037668F">
            <w:pPr>
              <w:widowControl w:val="0"/>
              <w:spacing w:line="276" w:lineRule="auto"/>
              <w:ind w:right="-57" w:firstLine="142"/>
              <w:jc w:val="both"/>
              <w:rPr>
                <w:rFonts w:ascii="Times New Roman" w:hAnsi="Times New Roman" w:cs="Times New Roman"/>
                <w:bCs/>
              </w:rPr>
            </w:pPr>
          </w:p>
          <w:p w14:paraId="3EE6E85D" w14:textId="6EC03A63" w:rsidR="0037668F" w:rsidRPr="00B913CF" w:rsidRDefault="0037668F" w:rsidP="0037668F">
            <w:pPr>
              <w:widowControl w:val="0"/>
              <w:spacing w:line="276" w:lineRule="auto"/>
              <w:ind w:right="-57" w:firstLine="142"/>
              <w:jc w:val="both"/>
              <w:rPr>
                <w:rFonts w:ascii="Times New Roman" w:hAnsi="Times New Roman" w:cs="Times New Roman"/>
                <w:b/>
              </w:rPr>
            </w:pPr>
            <w:r w:rsidRPr="00B913CF">
              <w:rPr>
                <w:rFonts w:ascii="Times New Roman" w:hAnsi="Times New Roman" w:cs="Times New Roman"/>
                <w:b/>
                <w:bCs/>
              </w:rPr>
              <w:t>Перелік матеріалів що додаються оформлюється на окремому аркуші.</w:t>
            </w:r>
          </w:p>
        </w:tc>
      </w:tr>
      <w:tr w:rsidR="0037668F" w:rsidRPr="00B913CF" w14:paraId="31283AB9" w14:textId="77777777" w:rsidTr="00EC3EFE">
        <w:tc>
          <w:tcPr>
            <w:tcW w:w="562" w:type="dxa"/>
          </w:tcPr>
          <w:p w14:paraId="61EB1D10"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13C6DD1C" w14:textId="77777777" w:rsidR="0037668F" w:rsidRPr="00B913CF" w:rsidRDefault="0037668F" w:rsidP="0037668F">
            <w:pPr>
              <w:widowControl w:val="0"/>
              <w:spacing w:line="276" w:lineRule="auto"/>
              <w:ind w:right="-57" w:firstLine="317"/>
              <w:jc w:val="both"/>
              <w:rPr>
                <w:rFonts w:ascii="Times New Roman" w:hAnsi="Times New Roman" w:cs="Times New Roman"/>
                <w:bCs/>
              </w:rPr>
            </w:pPr>
            <w:r w:rsidRPr="00B913CF">
              <w:rPr>
                <w:rFonts w:ascii="Times New Roman" w:hAnsi="Times New Roman" w:cs="Times New Roman"/>
                <w:bCs/>
              </w:rPr>
              <w:t>Додаток</w:t>
            </w:r>
          </w:p>
          <w:p w14:paraId="4F1D3D09" w14:textId="77777777" w:rsidR="0037668F" w:rsidRPr="00B913CF" w:rsidRDefault="0037668F" w:rsidP="0037668F">
            <w:pPr>
              <w:widowControl w:val="0"/>
              <w:spacing w:line="276" w:lineRule="auto"/>
              <w:ind w:right="-57" w:firstLine="317"/>
              <w:jc w:val="both"/>
              <w:rPr>
                <w:rFonts w:ascii="Times New Roman" w:hAnsi="Times New Roman" w:cs="Times New Roman"/>
                <w:b/>
                <w:bCs/>
              </w:rPr>
            </w:pPr>
            <w:r w:rsidRPr="00B913CF">
              <w:rPr>
                <w:rFonts w:ascii="Times New Roman" w:hAnsi="Times New Roman" w:cs="Times New Roman"/>
                <w:bCs/>
              </w:rPr>
              <w:t>норма відсутня</w:t>
            </w:r>
          </w:p>
        </w:tc>
        <w:tc>
          <w:tcPr>
            <w:tcW w:w="4536" w:type="dxa"/>
          </w:tcPr>
          <w:p w14:paraId="2FBB4F26" w14:textId="77777777" w:rsidR="0037668F" w:rsidRPr="00B913CF" w:rsidRDefault="0037668F" w:rsidP="0037668F">
            <w:pPr>
              <w:widowControl w:val="0"/>
              <w:spacing w:line="276" w:lineRule="auto"/>
              <w:ind w:right="-57" w:firstLine="317"/>
              <w:jc w:val="both"/>
              <w:rPr>
                <w:rFonts w:ascii="Times New Roman" w:hAnsi="Times New Roman" w:cs="Times New Roman"/>
                <w:b/>
                <w:bCs/>
              </w:rPr>
            </w:pPr>
            <w:r w:rsidRPr="00B913CF">
              <w:rPr>
                <w:rFonts w:ascii="Times New Roman" w:hAnsi="Times New Roman" w:cs="Times New Roman"/>
                <w:b/>
                <w:bCs/>
              </w:rPr>
              <w:t>Додати зразки протоколів опитувань та пояснення свідків нещасного випадку та інших причетних осіб</w:t>
            </w:r>
          </w:p>
        </w:tc>
        <w:tc>
          <w:tcPr>
            <w:tcW w:w="2445" w:type="dxa"/>
          </w:tcPr>
          <w:p w14:paraId="3FD82638" w14:textId="77777777" w:rsidR="0037668F" w:rsidRPr="00B913CF" w:rsidRDefault="0037668F" w:rsidP="0037668F">
            <w:pPr>
              <w:jc w:val="center"/>
              <w:rPr>
                <w:rFonts w:ascii="Times New Roman" w:hAnsi="Times New Roman" w:cs="Times New Roman"/>
                <w:b/>
                <w:bCs/>
              </w:rPr>
            </w:pPr>
            <w:r w:rsidRPr="00B913CF">
              <w:rPr>
                <w:rFonts w:ascii="Times New Roman" w:hAnsi="Times New Roman" w:cs="Times New Roman"/>
                <w:color w:val="000000"/>
              </w:rPr>
              <w:t>Департамент освіти і науки Львівської обласної державної адміністрації</w:t>
            </w:r>
          </w:p>
        </w:tc>
        <w:tc>
          <w:tcPr>
            <w:tcW w:w="4218" w:type="dxa"/>
          </w:tcPr>
          <w:p w14:paraId="623EFBC6" w14:textId="77777777" w:rsidR="0037668F" w:rsidRPr="00B913CF" w:rsidRDefault="0037668F" w:rsidP="0037668F">
            <w:pPr>
              <w:ind w:firstLine="142"/>
              <w:jc w:val="both"/>
              <w:rPr>
                <w:rFonts w:ascii="Times New Roman" w:hAnsi="Times New Roman" w:cs="Times New Roman"/>
              </w:rPr>
            </w:pPr>
            <w:r w:rsidRPr="00B913CF">
              <w:rPr>
                <w:rFonts w:ascii="Times New Roman" w:hAnsi="Times New Roman" w:cs="Times New Roman"/>
                <w:b/>
              </w:rPr>
              <w:t>Не враховано</w:t>
            </w:r>
            <w:r w:rsidRPr="00B913CF">
              <w:rPr>
                <w:rFonts w:ascii="Times New Roman" w:hAnsi="Times New Roman" w:cs="Times New Roman"/>
              </w:rPr>
              <w:t xml:space="preserve"> (підстави)</w:t>
            </w:r>
          </w:p>
          <w:p w14:paraId="254DB512" w14:textId="77777777" w:rsidR="0037668F" w:rsidRPr="00B913CF" w:rsidRDefault="0037668F" w:rsidP="0037668F">
            <w:pPr>
              <w:widowControl w:val="0"/>
              <w:spacing w:line="276" w:lineRule="auto"/>
              <w:ind w:right="-57" w:firstLine="142"/>
              <w:jc w:val="both"/>
              <w:rPr>
                <w:rFonts w:ascii="Times New Roman" w:hAnsi="Times New Roman" w:cs="Times New Roman"/>
                <w:bCs/>
              </w:rPr>
            </w:pPr>
            <w:r w:rsidRPr="00B913CF">
              <w:rPr>
                <w:rFonts w:ascii="Times New Roman" w:hAnsi="Times New Roman" w:cs="Times New Roman"/>
                <w:bCs/>
              </w:rPr>
              <w:t>протоколів опитувань та пояснення свідків нещасного випадку та інших причетних осіб оформлюються в довільній формі.</w:t>
            </w:r>
          </w:p>
        </w:tc>
      </w:tr>
      <w:tr w:rsidR="0037668F" w:rsidRPr="00B92F32" w14:paraId="7FD78054" w14:textId="77777777" w:rsidTr="00EC3EFE">
        <w:tc>
          <w:tcPr>
            <w:tcW w:w="562" w:type="dxa"/>
          </w:tcPr>
          <w:p w14:paraId="6F61941C" w14:textId="77777777" w:rsidR="0037668F" w:rsidRPr="00B913CF" w:rsidRDefault="0037668F" w:rsidP="0037668F">
            <w:pPr>
              <w:pStyle w:val="a4"/>
              <w:numPr>
                <w:ilvl w:val="0"/>
                <w:numId w:val="1"/>
              </w:numPr>
              <w:ind w:left="0" w:right="-114" w:firstLine="0"/>
              <w:jc w:val="both"/>
              <w:rPr>
                <w:rFonts w:ascii="Times New Roman" w:hAnsi="Times New Roman" w:cs="Times New Roman"/>
              </w:rPr>
            </w:pPr>
          </w:p>
        </w:tc>
        <w:tc>
          <w:tcPr>
            <w:tcW w:w="3969" w:type="dxa"/>
          </w:tcPr>
          <w:p w14:paraId="0D7BEC43" w14:textId="77777777" w:rsidR="0037668F" w:rsidRPr="00B913CF" w:rsidRDefault="0037668F" w:rsidP="0037668F">
            <w:pPr>
              <w:widowControl w:val="0"/>
              <w:spacing w:line="276" w:lineRule="auto"/>
              <w:ind w:right="-57" w:firstLine="317"/>
              <w:jc w:val="both"/>
              <w:rPr>
                <w:rFonts w:ascii="Times New Roman" w:hAnsi="Times New Roman" w:cs="Times New Roman"/>
                <w:bCs/>
              </w:rPr>
            </w:pPr>
            <w:r w:rsidRPr="00B913CF">
              <w:rPr>
                <w:rFonts w:ascii="Times New Roman" w:hAnsi="Times New Roman" w:cs="Times New Roman"/>
                <w:bCs/>
                <w:i/>
              </w:rPr>
              <w:t>Додаток 7 та 8</w:t>
            </w:r>
            <w:r w:rsidRPr="00B913CF">
              <w:rPr>
                <w:rFonts w:ascii="Times New Roman" w:hAnsi="Times New Roman" w:cs="Times New Roman"/>
                <w:bCs/>
              </w:rPr>
              <w:t xml:space="preserve"> до Проекту</w:t>
            </w:r>
          </w:p>
        </w:tc>
        <w:tc>
          <w:tcPr>
            <w:tcW w:w="4536" w:type="dxa"/>
          </w:tcPr>
          <w:p w14:paraId="66238401" w14:textId="3B79F7FA" w:rsidR="0037668F" w:rsidRPr="00B913CF" w:rsidRDefault="0037668F" w:rsidP="0037668F">
            <w:pPr>
              <w:widowControl w:val="0"/>
              <w:spacing w:line="276" w:lineRule="auto"/>
              <w:ind w:right="-57" w:firstLine="317"/>
              <w:jc w:val="both"/>
              <w:rPr>
                <w:rFonts w:ascii="Times New Roman" w:hAnsi="Times New Roman" w:cs="Times New Roman"/>
                <w:b/>
                <w:bCs/>
              </w:rPr>
            </w:pPr>
            <w:r w:rsidRPr="00B913CF">
              <w:rPr>
                <w:rFonts w:ascii="Times New Roman" w:hAnsi="Times New Roman" w:cs="Times New Roman"/>
                <w:b/>
                <w:bCs/>
              </w:rPr>
              <w:t>Додаток 9 та 10</w:t>
            </w:r>
            <w:r w:rsidRPr="00B913CF">
              <w:rPr>
                <w:rFonts w:ascii="Times New Roman" w:hAnsi="Times New Roman" w:cs="Times New Roman"/>
                <w:bCs/>
              </w:rPr>
              <w:t xml:space="preserve"> до Проекту</w:t>
            </w:r>
          </w:p>
        </w:tc>
        <w:tc>
          <w:tcPr>
            <w:tcW w:w="2445" w:type="dxa"/>
          </w:tcPr>
          <w:p w14:paraId="7B8C0702" w14:textId="77777777" w:rsidR="0037668F" w:rsidRPr="00B913CF" w:rsidRDefault="0037668F" w:rsidP="0037668F">
            <w:pPr>
              <w:jc w:val="center"/>
              <w:rPr>
                <w:rFonts w:ascii="Times New Roman" w:hAnsi="Times New Roman" w:cs="Times New Roman"/>
                <w:color w:val="000000"/>
              </w:rPr>
            </w:pPr>
            <w:r w:rsidRPr="00B913CF">
              <w:rPr>
                <w:rFonts w:ascii="Times New Roman" w:hAnsi="Times New Roman" w:cs="Times New Roman"/>
                <w:color w:val="000000"/>
              </w:rPr>
              <w:t>Сектор мобілізаційної роботи, цивільного захисту та безпеки життєдіяльності</w:t>
            </w:r>
          </w:p>
        </w:tc>
        <w:tc>
          <w:tcPr>
            <w:tcW w:w="4218" w:type="dxa"/>
          </w:tcPr>
          <w:p w14:paraId="45F5C01A" w14:textId="77777777" w:rsidR="0037668F" w:rsidRPr="009E1B31" w:rsidRDefault="0037668F" w:rsidP="0037668F">
            <w:pPr>
              <w:ind w:firstLine="283"/>
              <w:jc w:val="both"/>
              <w:rPr>
                <w:rFonts w:ascii="Times New Roman" w:hAnsi="Times New Roman" w:cs="Times New Roman"/>
                <w:b/>
              </w:rPr>
            </w:pPr>
            <w:r w:rsidRPr="00B913CF">
              <w:rPr>
                <w:rFonts w:ascii="Times New Roman" w:hAnsi="Times New Roman" w:cs="Times New Roman"/>
                <w:b/>
              </w:rPr>
              <w:t>Враховано</w:t>
            </w:r>
          </w:p>
        </w:tc>
      </w:tr>
    </w:tbl>
    <w:p w14:paraId="09632362" w14:textId="0DD024F0" w:rsidR="000D7565" w:rsidRDefault="000D7565" w:rsidP="00B92F32">
      <w:pPr>
        <w:widowControl w:val="0"/>
        <w:spacing w:after="0" w:line="276" w:lineRule="auto"/>
        <w:ind w:right="-57" w:firstLine="317"/>
        <w:jc w:val="both"/>
        <w:rPr>
          <w:rFonts w:ascii="Times New Roman" w:hAnsi="Times New Roman" w:cs="Times New Roman"/>
          <w:b/>
          <w:bCs/>
        </w:rPr>
      </w:pPr>
    </w:p>
    <w:p w14:paraId="0525CF9A" w14:textId="77777777" w:rsidR="008058D2" w:rsidRDefault="008058D2" w:rsidP="00B92F32">
      <w:pPr>
        <w:widowControl w:val="0"/>
        <w:spacing w:after="0" w:line="276" w:lineRule="auto"/>
        <w:ind w:right="-57" w:firstLine="317"/>
        <w:jc w:val="both"/>
        <w:rPr>
          <w:rFonts w:ascii="Times New Roman" w:hAnsi="Times New Roman" w:cs="Times New Roman"/>
          <w:b/>
          <w:bCs/>
        </w:rPr>
      </w:pPr>
    </w:p>
    <w:p w14:paraId="7B49EC9C" w14:textId="4330E420" w:rsidR="008058D2" w:rsidRPr="008058D2" w:rsidRDefault="008058D2" w:rsidP="008058D2">
      <w:pPr>
        <w:widowControl w:val="0"/>
        <w:tabs>
          <w:tab w:val="left" w:pos="9356"/>
        </w:tabs>
        <w:spacing w:after="0" w:line="276" w:lineRule="auto"/>
        <w:ind w:right="10034"/>
        <w:jc w:val="both"/>
        <w:rPr>
          <w:rFonts w:ascii="Times New Roman" w:hAnsi="Times New Roman" w:cs="Times New Roman"/>
          <w:bCs/>
          <w:sz w:val="28"/>
          <w:szCs w:val="28"/>
        </w:rPr>
      </w:pPr>
      <w:r w:rsidRPr="008058D2">
        <w:rPr>
          <w:rFonts w:ascii="Times New Roman" w:hAnsi="Times New Roman" w:cs="Times New Roman"/>
          <w:bCs/>
          <w:sz w:val="28"/>
          <w:szCs w:val="28"/>
        </w:rPr>
        <w:t>Завідувач сектору мобілізаційної роботи, цивільного захисту та безпеки життєдіяльності</w:t>
      </w:r>
      <w:r w:rsidRPr="008058D2">
        <w:rPr>
          <w:rFonts w:ascii="Times New Roman" w:hAnsi="Times New Roman" w:cs="Times New Roman"/>
          <w:bCs/>
          <w:sz w:val="28"/>
          <w:szCs w:val="28"/>
        </w:rPr>
        <w:tab/>
        <w:t>А. А. Цимбал</w:t>
      </w:r>
    </w:p>
    <w:sectPr w:rsidR="008058D2" w:rsidRPr="008058D2" w:rsidSect="00CC6A51">
      <w:headerReference w:type="default" r:id="rId16"/>
      <w:footerReference w:type="default" r:id="rId17"/>
      <w:pgSz w:w="16838" w:h="11906" w:orient="landscape" w:code="9"/>
      <w:pgMar w:top="1701" w:right="567" w:bottom="567" w:left="567" w:header="1474"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849E8" w14:textId="77777777" w:rsidR="006433F4" w:rsidRDefault="006433F4" w:rsidP="00E23A18">
      <w:pPr>
        <w:spacing w:after="0" w:line="240" w:lineRule="auto"/>
        <w:rPr>
          <w:del w:id="6" w:author="Mischenko V.O." w:date="2018-08-27T15:01:00Z"/>
        </w:rPr>
      </w:pPr>
      <w:r>
        <w:separator/>
      </w:r>
    </w:p>
    <w:p w14:paraId="1EE80DEB" w14:textId="77777777" w:rsidR="006433F4" w:rsidRDefault="006433F4">
      <w:pPr>
        <w:spacing w:after="0" w:line="240" w:lineRule="auto"/>
        <w:pPrChange w:id="7" w:author="Mischenko V.O." w:date="2018-08-27T15:01:00Z">
          <w:pPr/>
        </w:pPrChange>
      </w:pPr>
    </w:p>
  </w:endnote>
  <w:endnote w:type="continuationSeparator" w:id="0">
    <w:p w14:paraId="634FF427" w14:textId="77777777" w:rsidR="006433F4" w:rsidRDefault="006433F4" w:rsidP="00E23A18">
      <w:pPr>
        <w:spacing w:after="0" w:line="240" w:lineRule="auto"/>
        <w:rPr>
          <w:del w:id="8" w:author="Mischenko V.O." w:date="2018-08-27T15:01:00Z"/>
        </w:rPr>
      </w:pPr>
      <w:r>
        <w:continuationSeparator/>
      </w:r>
    </w:p>
    <w:p w14:paraId="0D5679D3" w14:textId="77777777" w:rsidR="006433F4" w:rsidRDefault="006433F4">
      <w:pPr>
        <w:spacing w:after="0" w:line="240" w:lineRule="auto"/>
        <w:pPrChange w:id="9" w:author="Mischenko V.O." w:date="2018-08-27T15:01:00Z">
          <w:pPr/>
        </w:pPrChange>
      </w:pPr>
    </w:p>
  </w:endnote>
  <w:endnote w:type="continuationNotice" w:id="1">
    <w:p w14:paraId="2915462F" w14:textId="77777777" w:rsidR="006433F4" w:rsidRDefault="006433F4">
      <w:pPr>
        <w:spacing w:after="0" w:line="240" w:lineRule="auto"/>
        <w:rPr>
          <w:del w:id="10" w:author="Mischenko V.O." w:date="2018-08-27T15:01:00Z"/>
        </w:rPr>
      </w:pPr>
    </w:p>
    <w:p w14:paraId="30323A90" w14:textId="77777777" w:rsidR="006433F4" w:rsidRDefault="006433F4">
      <w:pPr>
        <w:spacing w:after="0" w:line="240" w:lineRule="auto"/>
        <w:pPrChange w:id="11" w:author="Mischenko V.O." w:date="2018-08-27T15:01:00Z">
          <w:pPr/>
        </w:pPrChang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Batang">
    <w:altName w:val="바탕"/>
    <w:panose1 w:val="02030600000101010101"/>
    <w:charset w:val="81"/>
    <w:family w:val="auto"/>
    <w:pitch w:val="fixed"/>
    <w:sig w:usb0="00000000"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17D2E" w14:textId="77777777" w:rsidR="0091662A" w:rsidRDefault="009166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9AA90" w14:textId="77777777" w:rsidR="006433F4" w:rsidRDefault="006433F4" w:rsidP="00E23A18">
      <w:pPr>
        <w:spacing w:after="0" w:line="240" w:lineRule="auto"/>
        <w:rPr>
          <w:del w:id="0" w:author="Mischenko V.O." w:date="2018-08-27T15:01:00Z"/>
        </w:rPr>
      </w:pPr>
      <w:r>
        <w:separator/>
      </w:r>
    </w:p>
    <w:p w14:paraId="361138B2" w14:textId="77777777" w:rsidR="006433F4" w:rsidRDefault="006433F4">
      <w:pPr>
        <w:spacing w:after="0" w:line="240" w:lineRule="auto"/>
        <w:pPrChange w:id="1" w:author="Mischenko V.O." w:date="2018-08-27T15:01:00Z">
          <w:pPr/>
        </w:pPrChange>
      </w:pPr>
    </w:p>
  </w:footnote>
  <w:footnote w:type="continuationSeparator" w:id="0">
    <w:p w14:paraId="45544E08" w14:textId="77777777" w:rsidR="006433F4" w:rsidRDefault="006433F4" w:rsidP="00E23A18">
      <w:pPr>
        <w:spacing w:after="0" w:line="240" w:lineRule="auto"/>
        <w:rPr>
          <w:del w:id="2" w:author="Mischenko V.O." w:date="2018-08-27T15:01:00Z"/>
        </w:rPr>
      </w:pPr>
      <w:r>
        <w:continuationSeparator/>
      </w:r>
    </w:p>
    <w:p w14:paraId="4E425B7A" w14:textId="77777777" w:rsidR="006433F4" w:rsidRDefault="006433F4">
      <w:pPr>
        <w:spacing w:after="0" w:line="240" w:lineRule="auto"/>
        <w:pPrChange w:id="3" w:author="Mischenko V.O." w:date="2018-08-27T15:01:00Z">
          <w:pPr/>
        </w:pPrChange>
      </w:pPr>
    </w:p>
  </w:footnote>
  <w:footnote w:type="continuationNotice" w:id="1">
    <w:p w14:paraId="69ADF871" w14:textId="77777777" w:rsidR="006433F4" w:rsidRDefault="006433F4">
      <w:pPr>
        <w:spacing w:after="0" w:line="240" w:lineRule="auto"/>
        <w:rPr>
          <w:del w:id="4" w:author="Mischenko V.O." w:date="2018-08-27T15:01:00Z"/>
        </w:rPr>
      </w:pPr>
    </w:p>
    <w:p w14:paraId="5220FDA9" w14:textId="77777777" w:rsidR="006433F4" w:rsidRDefault="006433F4">
      <w:pPr>
        <w:spacing w:after="0" w:line="240" w:lineRule="auto"/>
        <w:pPrChange w:id="5" w:author="Mischenko V.O." w:date="2018-08-27T15:01:00Z">
          <w:pPr/>
        </w:pPrChan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1364227"/>
      <w:docPartObj>
        <w:docPartGallery w:val="Page Numbers (Top of Page)"/>
        <w:docPartUnique/>
      </w:docPartObj>
    </w:sdtPr>
    <w:sdtEndPr/>
    <w:sdtContent>
      <w:p w14:paraId="3B512CA9" w14:textId="468708E2" w:rsidR="0091662A" w:rsidRDefault="0091662A">
        <w:pPr>
          <w:pStyle w:val="a5"/>
          <w:jc w:val="center"/>
        </w:pPr>
        <w:r>
          <w:rPr>
            <w:noProof/>
          </w:rPr>
          <w:fldChar w:fldCharType="begin"/>
        </w:r>
        <w:r>
          <w:rPr>
            <w:noProof/>
          </w:rPr>
          <w:instrText>PAGE   \* MERGEFORMAT</w:instrText>
        </w:r>
        <w:r>
          <w:rPr>
            <w:noProof/>
          </w:rPr>
          <w:fldChar w:fldCharType="separate"/>
        </w:r>
        <w:r w:rsidR="005E2DE1">
          <w:rPr>
            <w:noProof/>
          </w:rPr>
          <w:t>22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65C4A"/>
    <w:multiLevelType w:val="multilevel"/>
    <w:tmpl w:val="8EACE21C"/>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1" w15:restartNumberingAfterBreak="0">
    <w:nsid w:val="36E0631E"/>
    <w:multiLevelType w:val="hybridMultilevel"/>
    <w:tmpl w:val="7D385CFA"/>
    <w:lvl w:ilvl="0" w:tplc="0422000F">
      <w:start w:val="1"/>
      <w:numFmt w:val="decimal"/>
      <w:lvlText w:val="%1."/>
      <w:lvlJc w:val="left"/>
      <w:pPr>
        <w:ind w:left="785" w:hanging="360"/>
      </w:p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2" w15:restartNumberingAfterBreak="0">
    <w:nsid w:val="71104488"/>
    <w:multiLevelType w:val="multilevel"/>
    <w:tmpl w:val="A7422326"/>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schenko V.O.">
    <w15:presenceInfo w15:providerId="None" w15:userId="Mischenko 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B5C"/>
    <w:rsid w:val="0001327A"/>
    <w:rsid w:val="000135DC"/>
    <w:rsid w:val="00025575"/>
    <w:rsid w:val="0003368A"/>
    <w:rsid w:val="00034017"/>
    <w:rsid w:val="000409C1"/>
    <w:rsid w:val="0005596D"/>
    <w:rsid w:val="00055BEF"/>
    <w:rsid w:val="000D5C3A"/>
    <w:rsid w:val="000D7565"/>
    <w:rsid w:val="00100332"/>
    <w:rsid w:val="0010471B"/>
    <w:rsid w:val="00117A4D"/>
    <w:rsid w:val="001215E3"/>
    <w:rsid w:val="00150B5C"/>
    <w:rsid w:val="001550C8"/>
    <w:rsid w:val="0016512A"/>
    <w:rsid w:val="0018150A"/>
    <w:rsid w:val="0019507E"/>
    <w:rsid w:val="001D3D84"/>
    <w:rsid w:val="001F0D54"/>
    <w:rsid w:val="001F4A94"/>
    <w:rsid w:val="00236B73"/>
    <w:rsid w:val="00236F47"/>
    <w:rsid w:val="00266D99"/>
    <w:rsid w:val="002A3DF2"/>
    <w:rsid w:val="002C67AE"/>
    <w:rsid w:val="002C6BE1"/>
    <w:rsid w:val="002D0AFA"/>
    <w:rsid w:val="002E1F25"/>
    <w:rsid w:val="002E31A0"/>
    <w:rsid w:val="002F2526"/>
    <w:rsid w:val="003035E9"/>
    <w:rsid w:val="00305C4F"/>
    <w:rsid w:val="00344792"/>
    <w:rsid w:val="00357EE8"/>
    <w:rsid w:val="003634D6"/>
    <w:rsid w:val="0037668F"/>
    <w:rsid w:val="003800CE"/>
    <w:rsid w:val="003B100C"/>
    <w:rsid w:val="003B39F1"/>
    <w:rsid w:val="003B5ADA"/>
    <w:rsid w:val="003C31CA"/>
    <w:rsid w:val="003D3EB7"/>
    <w:rsid w:val="003F43E9"/>
    <w:rsid w:val="004159E5"/>
    <w:rsid w:val="00432B8B"/>
    <w:rsid w:val="00436320"/>
    <w:rsid w:val="00444552"/>
    <w:rsid w:val="00454F51"/>
    <w:rsid w:val="00460436"/>
    <w:rsid w:val="00466B4A"/>
    <w:rsid w:val="00471DE8"/>
    <w:rsid w:val="004867F0"/>
    <w:rsid w:val="004A774D"/>
    <w:rsid w:val="004D5DFF"/>
    <w:rsid w:val="005040E6"/>
    <w:rsid w:val="00506B5C"/>
    <w:rsid w:val="0051441A"/>
    <w:rsid w:val="00525873"/>
    <w:rsid w:val="00542948"/>
    <w:rsid w:val="00544353"/>
    <w:rsid w:val="005647E6"/>
    <w:rsid w:val="005716C0"/>
    <w:rsid w:val="005809D1"/>
    <w:rsid w:val="00585584"/>
    <w:rsid w:val="00597F7C"/>
    <w:rsid w:val="005A7E42"/>
    <w:rsid w:val="005B780F"/>
    <w:rsid w:val="005D463E"/>
    <w:rsid w:val="005E2DE1"/>
    <w:rsid w:val="005F13C7"/>
    <w:rsid w:val="005F68FE"/>
    <w:rsid w:val="00626ADF"/>
    <w:rsid w:val="006433F4"/>
    <w:rsid w:val="00650501"/>
    <w:rsid w:val="006601D9"/>
    <w:rsid w:val="00664ED8"/>
    <w:rsid w:val="00670A66"/>
    <w:rsid w:val="00673357"/>
    <w:rsid w:val="00686406"/>
    <w:rsid w:val="00692B65"/>
    <w:rsid w:val="00693C0E"/>
    <w:rsid w:val="006A04AE"/>
    <w:rsid w:val="006D21CA"/>
    <w:rsid w:val="006E1C62"/>
    <w:rsid w:val="006F2219"/>
    <w:rsid w:val="006F29E7"/>
    <w:rsid w:val="00701452"/>
    <w:rsid w:val="00710968"/>
    <w:rsid w:val="0071595D"/>
    <w:rsid w:val="007314C7"/>
    <w:rsid w:val="00740EC0"/>
    <w:rsid w:val="00747390"/>
    <w:rsid w:val="00765089"/>
    <w:rsid w:val="00771B9C"/>
    <w:rsid w:val="00775EBA"/>
    <w:rsid w:val="007B0F4C"/>
    <w:rsid w:val="007B1A6D"/>
    <w:rsid w:val="007C279A"/>
    <w:rsid w:val="007D2195"/>
    <w:rsid w:val="007D2452"/>
    <w:rsid w:val="008058D2"/>
    <w:rsid w:val="008128C1"/>
    <w:rsid w:val="00812FAB"/>
    <w:rsid w:val="008143E2"/>
    <w:rsid w:val="008252D8"/>
    <w:rsid w:val="008271B7"/>
    <w:rsid w:val="008272CC"/>
    <w:rsid w:val="0083141C"/>
    <w:rsid w:val="0084395E"/>
    <w:rsid w:val="0086676A"/>
    <w:rsid w:val="00897E0B"/>
    <w:rsid w:val="008A785F"/>
    <w:rsid w:val="008B218B"/>
    <w:rsid w:val="008F233D"/>
    <w:rsid w:val="008F2E68"/>
    <w:rsid w:val="009056F4"/>
    <w:rsid w:val="0091662A"/>
    <w:rsid w:val="00933A39"/>
    <w:rsid w:val="009506AB"/>
    <w:rsid w:val="0095136B"/>
    <w:rsid w:val="009641B1"/>
    <w:rsid w:val="009804F3"/>
    <w:rsid w:val="00990C0E"/>
    <w:rsid w:val="009969FF"/>
    <w:rsid w:val="009A1FC6"/>
    <w:rsid w:val="009B2CE7"/>
    <w:rsid w:val="009B6A7F"/>
    <w:rsid w:val="009C0DD1"/>
    <w:rsid w:val="009E1B31"/>
    <w:rsid w:val="009E4A85"/>
    <w:rsid w:val="00A117FC"/>
    <w:rsid w:val="00A15409"/>
    <w:rsid w:val="00A40870"/>
    <w:rsid w:val="00A61CF2"/>
    <w:rsid w:val="00A675D1"/>
    <w:rsid w:val="00A73448"/>
    <w:rsid w:val="00A86C66"/>
    <w:rsid w:val="00AA31DD"/>
    <w:rsid w:val="00AC5EE2"/>
    <w:rsid w:val="00AD1969"/>
    <w:rsid w:val="00AF6136"/>
    <w:rsid w:val="00B03C1B"/>
    <w:rsid w:val="00B22AEF"/>
    <w:rsid w:val="00B46D63"/>
    <w:rsid w:val="00B701AD"/>
    <w:rsid w:val="00B758D8"/>
    <w:rsid w:val="00B767E3"/>
    <w:rsid w:val="00B913CF"/>
    <w:rsid w:val="00B92F32"/>
    <w:rsid w:val="00BA1028"/>
    <w:rsid w:val="00BB6B58"/>
    <w:rsid w:val="00BE1AB0"/>
    <w:rsid w:val="00BF3CF8"/>
    <w:rsid w:val="00C06FFF"/>
    <w:rsid w:val="00C14FA7"/>
    <w:rsid w:val="00C15D58"/>
    <w:rsid w:val="00C217BF"/>
    <w:rsid w:val="00C82AAB"/>
    <w:rsid w:val="00C8764D"/>
    <w:rsid w:val="00C91A58"/>
    <w:rsid w:val="00C94FD5"/>
    <w:rsid w:val="00C95566"/>
    <w:rsid w:val="00CB60E0"/>
    <w:rsid w:val="00CB76B3"/>
    <w:rsid w:val="00CC08A1"/>
    <w:rsid w:val="00CC6A51"/>
    <w:rsid w:val="00CE5F2E"/>
    <w:rsid w:val="00CF1214"/>
    <w:rsid w:val="00CF180B"/>
    <w:rsid w:val="00CF4DDA"/>
    <w:rsid w:val="00D0520A"/>
    <w:rsid w:val="00D21637"/>
    <w:rsid w:val="00D35731"/>
    <w:rsid w:val="00D41AD6"/>
    <w:rsid w:val="00D43F9F"/>
    <w:rsid w:val="00D50E10"/>
    <w:rsid w:val="00D61967"/>
    <w:rsid w:val="00D85E03"/>
    <w:rsid w:val="00D871E3"/>
    <w:rsid w:val="00DD1265"/>
    <w:rsid w:val="00E23A18"/>
    <w:rsid w:val="00E35B76"/>
    <w:rsid w:val="00E36EB1"/>
    <w:rsid w:val="00E41759"/>
    <w:rsid w:val="00E44474"/>
    <w:rsid w:val="00E57023"/>
    <w:rsid w:val="00E64FD2"/>
    <w:rsid w:val="00E6679A"/>
    <w:rsid w:val="00EC3EFE"/>
    <w:rsid w:val="00EE13D9"/>
    <w:rsid w:val="00EF7BB1"/>
    <w:rsid w:val="00F05211"/>
    <w:rsid w:val="00F157F8"/>
    <w:rsid w:val="00F20835"/>
    <w:rsid w:val="00F32250"/>
    <w:rsid w:val="00F44287"/>
    <w:rsid w:val="00F44765"/>
    <w:rsid w:val="00F666C8"/>
    <w:rsid w:val="00F6703E"/>
    <w:rsid w:val="00F76251"/>
    <w:rsid w:val="00F8412B"/>
    <w:rsid w:val="00FA280B"/>
    <w:rsid w:val="00FA562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1ED72"/>
  <w15:docId w15:val="{C72ED061-B7CC-4752-94D7-E9BAC04EC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A7F"/>
  </w:style>
  <w:style w:type="paragraph" w:styleId="1">
    <w:name w:val="heading 1"/>
    <w:basedOn w:val="a"/>
    <w:next w:val="a"/>
    <w:link w:val="10"/>
    <w:uiPriority w:val="9"/>
    <w:qFormat/>
    <w:rsid w:val="00D216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9"/>
    <w:qFormat/>
    <w:rsid w:val="00A86C66"/>
    <w:pPr>
      <w:keepNext/>
      <w:spacing w:after="0" w:line="240" w:lineRule="auto"/>
      <w:jc w:val="center"/>
      <w:outlineLvl w:val="1"/>
    </w:pPr>
    <w:rPr>
      <w:rFonts w:ascii="Times New Roman" w:eastAsia="Times New Roman" w:hAnsi="Times New Roman" w:cs="Times New Roman"/>
      <w:b/>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7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08A1"/>
    <w:pPr>
      <w:ind w:left="720"/>
      <w:contextualSpacing/>
    </w:pPr>
  </w:style>
  <w:style w:type="paragraph" w:styleId="a5">
    <w:name w:val="header"/>
    <w:basedOn w:val="a"/>
    <w:link w:val="a6"/>
    <w:uiPriority w:val="99"/>
    <w:unhideWhenUsed/>
    <w:rsid w:val="00E23A18"/>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23A18"/>
  </w:style>
  <w:style w:type="paragraph" w:styleId="a7">
    <w:name w:val="footer"/>
    <w:basedOn w:val="a"/>
    <w:link w:val="a8"/>
    <w:uiPriority w:val="99"/>
    <w:unhideWhenUsed/>
    <w:rsid w:val="00E23A18"/>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23A18"/>
  </w:style>
  <w:style w:type="character" w:customStyle="1" w:styleId="20">
    <w:name w:val="Заголовок 2 Знак"/>
    <w:basedOn w:val="a0"/>
    <w:link w:val="2"/>
    <w:uiPriority w:val="99"/>
    <w:qFormat/>
    <w:rsid w:val="00A86C66"/>
    <w:rPr>
      <w:rFonts w:ascii="Times New Roman" w:eastAsia="Times New Roman" w:hAnsi="Times New Roman" w:cs="Times New Roman"/>
      <w:b/>
      <w:sz w:val="28"/>
      <w:szCs w:val="20"/>
      <w:lang w:val="ru-RU" w:eastAsia="ru-RU"/>
    </w:rPr>
  </w:style>
  <w:style w:type="paragraph" w:styleId="a9">
    <w:name w:val="Body Text"/>
    <w:basedOn w:val="a"/>
    <w:link w:val="aa"/>
    <w:rsid w:val="00A86C66"/>
    <w:pPr>
      <w:spacing w:after="140" w:line="276" w:lineRule="auto"/>
    </w:pPr>
    <w:rPr>
      <w:rFonts w:ascii="Times New Roman" w:eastAsia="Batang" w:hAnsi="Times New Roman" w:cs="Times New Roman"/>
      <w:sz w:val="28"/>
      <w:szCs w:val="20"/>
      <w:lang w:val="ru-RU" w:eastAsia="ru-RU"/>
    </w:rPr>
  </w:style>
  <w:style w:type="character" w:customStyle="1" w:styleId="aa">
    <w:name w:val="Основний текст Знак"/>
    <w:basedOn w:val="a0"/>
    <w:link w:val="a9"/>
    <w:rsid w:val="00A86C66"/>
    <w:rPr>
      <w:rFonts w:ascii="Times New Roman" w:eastAsia="Batang" w:hAnsi="Times New Roman" w:cs="Times New Roman"/>
      <w:sz w:val="28"/>
      <w:szCs w:val="20"/>
      <w:lang w:val="ru-RU" w:eastAsia="ru-RU"/>
    </w:rPr>
  </w:style>
  <w:style w:type="paragraph" w:styleId="HTML">
    <w:name w:val="HTML Preformatted"/>
    <w:basedOn w:val="a"/>
    <w:link w:val="HTML0"/>
    <w:uiPriority w:val="99"/>
    <w:unhideWhenUsed/>
    <w:rsid w:val="006E1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6E1C62"/>
    <w:rPr>
      <w:rFonts w:ascii="Courier New" w:eastAsia="Times New Roman" w:hAnsi="Courier New" w:cs="Courier New"/>
      <w:sz w:val="20"/>
      <w:szCs w:val="20"/>
      <w:lang w:eastAsia="uk-UA"/>
    </w:rPr>
  </w:style>
  <w:style w:type="character" w:styleId="ab">
    <w:name w:val="Hyperlink"/>
    <w:basedOn w:val="a0"/>
    <w:uiPriority w:val="99"/>
    <w:semiHidden/>
    <w:unhideWhenUsed/>
    <w:rsid w:val="00117A4D"/>
    <w:rPr>
      <w:color w:val="0000FF"/>
      <w:u w:val="single"/>
    </w:rPr>
  </w:style>
  <w:style w:type="paragraph" w:styleId="ac">
    <w:name w:val="annotation text"/>
    <w:basedOn w:val="a"/>
    <w:link w:val="ad"/>
    <w:uiPriority w:val="99"/>
    <w:unhideWhenUsed/>
    <w:rsid w:val="00471DE8"/>
    <w:pPr>
      <w:spacing w:after="200" w:line="240" w:lineRule="auto"/>
    </w:pPr>
    <w:rPr>
      <w:rFonts w:ascii="Calibri" w:eastAsia="Times New Roman" w:hAnsi="Calibri" w:cs="Times New Roman"/>
      <w:sz w:val="20"/>
      <w:szCs w:val="20"/>
      <w:lang w:eastAsia="uk-UA"/>
    </w:rPr>
  </w:style>
  <w:style w:type="character" w:customStyle="1" w:styleId="ad">
    <w:name w:val="Текст примітки Знак"/>
    <w:basedOn w:val="a0"/>
    <w:link w:val="ac"/>
    <w:uiPriority w:val="99"/>
    <w:rsid w:val="00471DE8"/>
    <w:rPr>
      <w:rFonts w:ascii="Calibri" w:eastAsia="Times New Roman" w:hAnsi="Calibri" w:cs="Times New Roman"/>
      <w:sz w:val="20"/>
      <w:szCs w:val="20"/>
      <w:lang w:eastAsia="uk-UA"/>
    </w:rPr>
  </w:style>
  <w:style w:type="character" w:styleId="ae">
    <w:name w:val="annotation reference"/>
    <w:uiPriority w:val="99"/>
    <w:semiHidden/>
    <w:unhideWhenUsed/>
    <w:rsid w:val="00471DE8"/>
    <w:rPr>
      <w:sz w:val="16"/>
      <w:szCs w:val="16"/>
    </w:rPr>
  </w:style>
  <w:style w:type="paragraph" w:styleId="af">
    <w:name w:val="Balloon Text"/>
    <w:basedOn w:val="a"/>
    <w:link w:val="af0"/>
    <w:uiPriority w:val="99"/>
    <w:semiHidden/>
    <w:unhideWhenUsed/>
    <w:rsid w:val="00471DE8"/>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471DE8"/>
    <w:rPr>
      <w:rFonts w:ascii="Segoe UI" w:hAnsi="Segoe UI" w:cs="Segoe UI"/>
      <w:sz w:val="18"/>
      <w:szCs w:val="18"/>
    </w:rPr>
  </w:style>
  <w:style w:type="paragraph" w:styleId="af1">
    <w:name w:val="Normal (Web)"/>
    <w:basedOn w:val="a"/>
    <w:uiPriority w:val="99"/>
    <w:semiHidden/>
    <w:unhideWhenUsed/>
    <w:rsid w:val="000255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2">
    <w:name w:val="Strong"/>
    <w:basedOn w:val="a0"/>
    <w:uiPriority w:val="22"/>
    <w:qFormat/>
    <w:rsid w:val="00025575"/>
    <w:rPr>
      <w:b/>
      <w:bCs/>
    </w:rPr>
  </w:style>
  <w:style w:type="character" w:customStyle="1" w:styleId="10">
    <w:name w:val="Заголовок 1 Знак"/>
    <w:basedOn w:val="a0"/>
    <w:link w:val="1"/>
    <w:uiPriority w:val="9"/>
    <w:rsid w:val="00D21637"/>
    <w:rPr>
      <w:rFonts w:asciiTheme="majorHAnsi" w:eastAsiaTheme="majorEastAsia" w:hAnsiTheme="majorHAnsi" w:cstheme="majorBidi"/>
      <w:color w:val="2E74B5" w:themeColor="accent1" w:themeShade="BF"/>
      <w:sz w:val="32"/>
      <w:szCs w:val="32"/>
    </w:rPr>
  </w:style>
  <w:style w:type="paragraph" w:styleId="21">
    <w:name w:val="Body Text 2"/>
    <w:basedOn w:val="a"/>
    <w:link w:val="22"/>
    <w:uiPriority w:val="99"/>
    <w:semiHidden/>
    <w:unhideWhenUsed/>
    <w:rsid w:val="00585584"/>
    <w:pPr>
      <w:spacing w:after="120" w:line="480" w:lineRule="auto"/>
    </w:pPr>
  </w:style>
  <w:style w:type="character" w:customStyle="1" w:styleId="22">
    <w:name w:val="Основний текст 2 Знак"/>
    <w:basedOn w:val="a0"/>
    <w:link w:val="21"/>
    <w:uiPriority w:val="99"/>
    <w:semiHidden/>
    <w:rsid w:val="00585584"/>
  </w:style>
  <w:style w:type="character" w:customStyle="1" w:styleId="rvts23">
    <w:name w:val="rvts23"/>
    <w:rsid w:val="00E6679A"/>
  </w:style>
  <w:style w:type="character" w:customStyle="1" w:styleId="rvts9">
    <w:name w:val="rvts9"/>
    <w:rsid w:val="00E6679A"/>
  </w:style>
  <w:style w:type="paragraph" w:styleId="af3">
    <w:name w:val="Revision"/>
    <w:hidden/>
    <w:uiPriority w:val="99"/>
    <w:semiHidden/>
    <w:rsid w:val="004867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9103">
      <w:bodyDiv w:val="1"/>
      <w:marLeft w:val="0"/>
      <w:marRight w:val="0"/>
      <w:marTop w:val="0"/>
      <w:marBottom w:val="0"/>
      <w:divBdr>
        <w:top w:val="none" w:sz="0" w:space="0" w:color="auto"/>
        <w:left w:val="none" w:sz="0" w:space="0" w:color="auto"/>
        <w:bottom w:val="none" w:sz="0" w:space="0" w:color="auto"/>
        <w:right w:val="none" w:sz="0" w:space="0" w:color="auto"/>
      </w:divBdr>
    </w:div>
    <w:div w:id="299311004">
      <w:bodyDiv w:val="1"/>
      <w:marLeft w:val="0"/>
      <w:marRight w:val="0"/>
      <w:marTop w:val="0"/>
      <w:marBottom w:val="0"/>
      <w:divBdr>
        <w:top w:val="none" w:sz="0" w:space="0" w:color="auto"/>
        <w:left w:val="none" w:sz="0" w:space="0" w:color="auto"/>
        <w:bottom w:val="none" w:sz="0" w:space="0" w:color="auto"/>
        <w:right w:val="none" w:sz="0" w:space="0" w:color="auto"/>
      </w:divBdr>
    </w:div>
    <w:div w:id="472909191">
      <w:bodyDiv w:val="1"/>
      <w:marLeft w:val="0"/>
      <w:marRight w:val="0"/>
      <w:marTop w:val="0"/>
      <w:marBottom w:val="0"/>
      <w:divBdr>
        <w:top w:val="none" w:sz="0" w:space="0" w:color="auto"/>
        <w:left w:val="none" w:sz="0" w:space="0" w:color="auto"/>
        <w:bottom w:val="none" w:sz="0" w:space="0" w:color="auto"/>
        <w:right w:val="none" w:sz="0" w:space="0" w:color="auto"/>
      </w:divBdr>
    </w:div>
    <w:div w:id="515077226">
      <w:bodyDiv w:val="1"/>
      <w:marLeft w:val="0"/>
      <w:marRight w:val="0"/>
      <w:marTop w:val="0"/>
      <w:marBottom w:val="0"/>
      <w:divBdr>
        <w:top w:val="none" w:sz="0" w:space="0" w:color="auto"/>
        <w:left w:val="none" w:sz="0" w:space="0" w:color="auto"/>
        <w:bottom w:val="none" w:sz="0" w:space="0" w:color="auto"/>
        <w:right w:val="none" w:sz="0" w:space="0" w:color="auto"/>
      </w:divBdr>
    </w:div>
    <w:div w:id="536435536">
      <w:bodyDiv w:val="1"/>
      <w:marLeft w:val="0"/>
      <w:marRight w:val="0"/>
      <w:marTop w:val="0"/>
      <w:marBottom w:val="0"/>
      <w:divBdr>
        <w:top w:val="none" w:sz="0" w:space="0" w:color="auto"/>
        <w:left w:val="none" w:sz="0" w:space="0" w:color="auto"/>
        <w:bottom w:val="none" w:sz="0" w:space="0" w:color="auto"/>
        <w:right w:val="none" w:sz="0" w:space="0" w:color="auto"/>
      </w:divBdr>
    </w:div>
    <w:div w:id="948122965">
      <w:bodyDiv w:val="1"/>
      <w:marLeft w:val="0"/>
      <w:marRight w:val="0"/>
      <w:marTop w:val="0"/>
      <w:marBottom w:val="0"/>
      <w:divBdr>
        <w:top w:val="none" w:sz="0" w:space="0" w:color="auto"/>
        <w:left w:val="none" w:sz="0" w:space="0" w:color="auto"/>
        <w:bottom w:val="none" w:sz="0" w:space="0" w:color="auto"/>
        <w:right w:val="none" w:sz="0" w:space="0" w:color="auto"/>
      </w:divBdr>
    </w:div>
    <w:div w:id="1104106669">
      <w:bodyDiv w:val="1"/>
      <w:marLeft w:val="0"/>
      <w:marRight w:val="0"/>
      <w:marTop w:val="0"/>
      <w:marBottom w:val="0"/>
      <w:divBdr>
        <w:top w:val="none" w:sz="0" w:space="0" w:color="auto"/>
        <w:left w:val="none" w:sz="0" w:space="0" w:color="auto"/>
        <w:bottom w:val="none" w:sz="0" w:space="0" w:color="auto"/>
        <w:right w:val="none" w:sz="0" w:space="0" w:color="auto"/>
      </w:divBdr>
    </w:div>
    <w:div w:id="1193573050">
      <w:bodyDiv w:val="1"/>
      <w:marLeft w:val="0"/>
      <w:marRight w:val="0"/>
      <w:marTop w:val="0"/>
      <w:marBottom w:val="0"/>
      <w:divBdr>
        <w:top w:val="none" w:sz="0" w:space="0" w:color="auto"/>
        <w:left w:val="none" w:sz="0" w:space="0" w:color="auto"/>
        <w:bottom w:val="none" w:sz="0" w:space="0" w:color="auto"/>
        <w:right w:val="none" w:sz="0" w:space="0" w:color="auto"/>
      </w:divBdr>
    </w:div>
    <w:div w:id="191084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E%D1%80%D0%B3%D0%B0%D0%BD_(%D0%B0%D0%BD%D0%B0%D1%82%D0%BE%D0%BC%D1%96%D1%8F)" TargetMode="External"/><Relationship Id="rId13" Type="http://schemas.openxmlformats.org/officeDocument/2006/relationships/hyperlink" Target="https://uk.wikipedia.org/wiki/%D0%9E%D1%82%D1%80%D1%83%D1%82%D0%B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9E%D1%80%D0%B3%D0%B0%D0%BD_(%D0%B0%D0%BD%D0%B0%D1%82%D0%BE%D0%BC%D1%96%D1%8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E%D1%80%D0%B3%D0%B0%D0%BD%D1%96%D0%B7%D0%BC" TargetMode="External"/><Relationship Id="rId5" Type="http://schemas.openxmlformats.org/officeDocument/2006/relationships/webSettings" Target="webSettings.xml"/><Relationship Id="rId15" Type="http://schemas.openxmlformats.org/officeDocument/2006/relationships/hyperlink" Target="https://uk.wikipedia.org/wiki/%D0%9E%D1%80%D0%B3%D0%B0%D0%BD%D1%96%D0%B7%D0%BC" TargetMode="External"/><Relationship Id="rId10" Type="http://schemas.openxmlformats.org/officeDocument/2006/relationships/hyperlink" Target="https://uk.wikipedia.org/wiki/%D0%A2%D0%BE%D0%BA%D1%81%D0%B8%D0%BD%D0%B8"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uk.wikipedia.org/wiki/%D0%9E%D1%82%D1%80%D1%83%D1%82%D0%B8" TargetMode="External"/><Relationship Id="rId14" Type="http://schemas.openxmlformats.org/officeDocument/2006/relationships/hyperlink" Target="https://uk.wikipedia.org/wiki/%D0%A2%D0%BE%D0%BA%D1%81%D0%B8%D0%BD%D0%B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61ECE-4DE8-4250-B2E4-C1A91F2A4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38</Pages>
  <Words>65754</Words>
  <Characters>37480</Characters>
  <Application>Microsoft Office Word</Application>
  <DocSecurity>0</DocSecurity>
  <Lines>312</Lines>
  <Paragraphs>206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Звіт горомадського обговорення</dc:subject>
  <dc:creator>Mischenko V.O.</dc:creator>
  <cp:keywords/>
  <dc:description/>
  <cp:lastModifiedBy>Mykhailov O.</cp:lastModifiedBy>
  <cp:revision>9</cp:revision>
  <cp:lastPrinted>2018-08-21T11:30:00Z</cp:lastPrinted>
  <dcterms:created xsi:type="dcterms:W3CDTF">2018-08-27T11:45:00Z</dcterms:created>
  <dcterms:modified xsi:type="dcterms:W3CDTF">2018-09-19T13:33:00Z</dcterms:modified>
</cp:coreProperties>
</file>